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F9" w:rsidRPr="00F16CF5" w:rsidRDefault="00906745" w:rsidP="00F16CF5">
      <w:pPr>
        <w:pStyle w:val="Standard"/>
        <w:autoSpaceDE w:val="0"/>
        <w:jc w:val="right"/>
        <w:textAlignment w:val="auto"/>
        <w:rPr>
          <w:bCs/>
        </w:rPr>
      </w:pPr>
      <w:bookmarkStart w:id="0" w:name="_GoBack"/>
      <w:bookmarkEnd w:id="0"/>
      <w:r>
        <w:rPr>
          <w:bCs/>
        </w:rPr>
        <w:t>Załącznik 1 do Regulaminu</w:t>
      </w:r>
    </w:p>
    <w:p w:rsidR="00F36BF9" w:rsidRPr="0059774C" w:rsidRDefault="00F36BF9" w:rsidP="00F36BF9">
      <w:pPr>
        <w:pStyle w:val="Standard"/>
        <w:autoSpaceDE w:val="0"/>
        <w:jc w:val="center"/>
        <w:rPr>
          <w:color w:val="000000"/>
        </w:rPr>
      </w:pPr>
    </w:p>
    <w:p w:rsidR="00F36BF9" w:rsidRPr="0059774C" w:rsidRDefault="00F36BF9" w:rsidP="00F36BF9">
      <w:pPr>
        <w:pStyle w:val="Standard"/>
        <w:autoSpaceDE w:val="0"/>
        <w:rPr>
          <w:i/>
          <w:color w:val="000000"/>
        </w:rPr>
      </w:pPr>
      <w:r w:rsidRPr="0059774C">
        <w:rPr>
          <w:color w:val="000000"/>
        </w:rPr>
        <w:t>………………………………….</w:t>
      </w:r>
    </w:p>
    <w:p w:rsidR="00F36BF9" w:rsidRPr="0059774C" w:rsidRDefault="00F36BF9" w:rsidP="00F36BF9">
      <w:pPr>
        <w:pStyle w:val="Standard"/>
        <w:autoSpaceDE w:val="0"/>
        <w:rPr>
          <w:color w:val="000000"/>
        </w:rPr>
      </w:pPr>
      <w:r>
        <w:rPr>
          <w:i/>
          <w:color w:val="000000"/>
        </w:rPr>
        <w:t xml:space="preserve">    </w:t>
      </w:r>
      <w:r w:rsidRPr="0059774C">
        <w:rPr>
          <w:i/>
          <w:color w:val="000000"/>
        </w:rPr>
        <w:t xml:space="preserve"> pieczęć szkoły/placówki </w:t>
      </w:r>
    </w:p>
    <w:p w:rsidR="00F36BF9" w:rsidRPr="0059774C" w:rsidRDefault="00F36BF9" w:rsidP="00F36BF9">
      <w:pPr>
        <w:pStyle w:val="Standard"/>
        <w:autoSpaceDE w:val="0"/>
        <w:rPr>
          <w:color w:val="000000"/>
        </w:rPr>
      </w:pPr>
    </w:p>
    <w:p w:rsidR="00F36BF9" w:rsidRPr="0059774C" w:rsidRDefault="00F36BF9" w:rsidP="00F36BF9">
      <w:pPr>
        <w:pStyle w:val="Standard"/>
        <w:autoSpaceDE w:val="0"/>
        <w:jc w:val="center"/>
        <w:rPr>
          <w:rFonts w:eastAsia="TimesNewRomanPSMT"/>
          <w:b/>
          <w:color w:val="000000"/>
        </w:rPr>
      </w:pPr>
      <w:r w:rsidRPr="0059774C">
        <w:rPr>
          <w:rFonts w:eastAsia="TimesNewRomanPSMT"/>
          <w:b/>
          <w:color w:val="000000"/>
        </w:rPr>
        <w:t>KARTA ZGŁOSZENIA</w:t>
      </w:r>
    </w:p>
    <w:p w:rsidR="00F36BF9" w:rsidRPr="0059774C" w:rsidRDefault="00F36BF9" w:rsidP="00F36BF9">
      <w:pPr>
        <w:pStyle w:val="Standard"/>
        <w:autoSpaceDE w:val="0"/>
        <w:jc w:val="center"/>
        <w:rPr>
          <w:b/>
          <w:color w:val="000000"/>
        </w:rPr>
      </w:pPr>
      <w:r w:rsidRPr="0059774C">
        <w:rPr>
          <w:rFonts w:eastAsia="TimesNewRomanPSMT"/>
          <w:b/>
          <w:color w:val="000000"/>
        </w:rPr>
        <w:t xml:space="preserve"> </w:t>
      </w:r>
      <w:r w:rsidR="00CA0010">
        <w:rPr>
          <w:b/>
          <w:color w:val="000000"/>
        </w:rPr>
        <w:t>X</w:t>
      </w:r>
      <w:r w:rsidR="001020A6">
        <w:rPr>
          <w:b/>
          <w:color w:val="000000"/>
        </w:rPr>
        <w:t>I</w:t>
      </w:r>
      <w:r w:rsidR="00F4768F">
        <w:rPr>
          <w:b/>
          <w:color w:val="000000"/>
        </w:rPr>
        <w:t>I</w:t>
      </w:r>
      <w:r>
        <w:rPr>
          <w:b/>
          <w:color w:val="000000"/>
        </w:rPr>
        <w:t xml:space="preserve"> </w:t>
      </w:r>
      <w:r w:rsidRPr="0059774C">
        <w:rPr>
          <w:b/>
          <w:color w:val="000000"/>
        </w:rPr>
        <w:t>OGÓLNOPOLSKIEGO</w:t>
      </w:r>
    </w:p>
    <w:p w:rsidR="00F36BF9" w:rsidRPr="0059774C" w:rsidRDefault="00F36BF9" w:rsidP="001020A6">
      <w:pPr>
        <w:pStyle w:val="Standard"/>
        <w:autoSpaceDE w:val="0"/>
        <w:jc w:val="center"/>
        <w:rPr>
          <w:b/>
          <w:bCs/>
          <w:color w:val="000000"/>
        </w:rPr>
      </w:pPr>
      <w:r w:rsidRPr="0059774C">
        <w:rPr>
          <w:b/>
          <w:color w:val="000000"/>
        </w:rPr>
        <w:t>KONKURSU RECYTATORSKIEGO</w:t>
      </w:r>
      <w:r w:rsidR="001020A6">
        <w:rPr>
          <w:b/>
          <w:color w:val="000000"/>
        </w:rPr>
        <w:br/>
        <w:t>im. WANDY PÓŁTAWSKIEJ</w:t>
      </w:r>
      <w:r w:rsidR="00351A77">
        <w:rPr>
          <w:rStyle w:val="Odwoanieprzypisudolnego"/>
          <w:b/>
          <w:color w:val="000000"/>
        </w:rPr>
        <w:footnoteReference w:id="1"/>
      </w:r>
    </w:p>
    <w:p w:rsidR="00F36BF9" w:rsidRPr="0059774C" w:rsidRDefault="001020A6" w:rsidP="00F36BF9">
      <w:pPr>
        <w:pStyle w:val="Standard"/>
        <w:autoSpaceDE w:val="0"/>
        <w:jc w:val="center"/>
      </w:pPr>
      <w:r>
        <w:rPr>
          <w:b/>
          <w:bCs/>
          <w:color w:val="000000"/>
        </w:rPr>
        <w:t>„</w:t>
      </w:r>
      <w:r w:rsidR="00F36BF9" w:rsidRPr="0059774C">
        <w:rPr>
          <w:b/>
          <w:bCs/>
          <w:color w:val="000000"/>
        </w:rPr>
        <w:t xml:space="preserve">W kręgu poezji </w:t>
      </w:r>
      <w:r w:rsidR="003C5F90">
        <w:rPr>
          <w:b/>
          <w:bCs/>
          <w:color w:val="000000"/>
        </w:rPr>
        <w:t xml:space="preserve">i prozy </w:t>
      </w:r>
      <w:r w:rsidR="00F36BF9" w:rsidRPr="0059774C">
        <w:rPr>
          <w:b/>
          <w:bCs/>
          <w:color w:val="000000"/>
        </w:rPr>
        <w:t xml:space="preserve">lagrowej więźniarek obozu KL </w:t>
      </w:r>
      <w:proofErr w:type="spellStart"/>
      <w:r w:rsidR="00F36BF9" w:rsidRPr="0059774C">
        <w:rPr>
          <w:b/>
          <w:bCs/>
          <w:color w:val="000000"/>
        </w:rPr>
        <w:t>Ravensbrück</w:t>
      </w:r>
      <w:proofErr w:type="spellEnd"/>
      <w:r>
        <w:rPr>
          <w:b/>
          <w:bCs/>
          <w:color w:val="000000"/>
        </w:rPr>
        <w:t>”</w:t>
      </w:r>
    </w:p>
    <w:p w:rsidR="00F36BF9" w:rsidRPr="0059774C" w:rsidRDefault="00F36BF9" w:rsidP="00F36BF9">
      <w:pPr>
        <w:pStyle w:val="Standard"/>
        <w:autoSpaceDE w:val="0"/>
        <w:jc w:val="center"/>
        <w:rPr>
          <w:color w:val="000000"/>
        </w:rPr>
      </w:pPr>
    </w:p>
    <w:p w:rsidR="00D96FFE" w:rsidRPr="00D96FFE" w:rsidRDefault="00D96FFE" w:rsidP="00D96FFE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96FFE">
        <w:rPr>
          <w:rFonts w:ascii="Times New Roman" w:hAnsi="Times New Roman"/>
          <w:b/>
          <w:sz w:val="24"/>
          <w:szCs w:val="24"/>
        </w:rPr>
        <w:t>Dane uczestnika konkursu:</w:t>
      </w:r>
    </w:p>
    <w:p w:rsidR="00D96FFE" w:rsidRPr="00D96FFE" w:rsidRDefault="00D96FFE" w:rsidP="00D96FFE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96FFE">
        <w:rPr>
          <w:rFonts w:ascii="Times New Roman" w:hAnsi="Times New Roman"/>
          <w:sz w:val="24"/>
          <w:szCs w:val="24"/>
        </w:rPr>
        <w:t>mię i nazwisko: 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……………….</w:t>
      </w:r>
    </w:p>
    <w:p w:rsidR="00D96FFE" w:rsidRDefault="00D96FFE" w:rsidP="00D96FFE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D96FFE">
        <w:rPr>
          <w:rFonts w:ascii="Times New Roman" w:hAnsi="Times New Roman"/>
          <w:sz w:val="24"/>
          <w:szCs w:val="24"/>
        </w:rPr>
        <w:t>Adres mailowy: 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F36BF9" w:rsidRDefault="00D96FFE" w:rsidP="00D96FFE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Numer telefonu: …………………………………………………………………………….</w:t>
      </w:r>
    </w:p>
    <w:p w:rsidR="00D96FFE" w:rsidRPr="00D96FFE" w:rsidRDefault="00D96FFE" w:rsidP="00D96FF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96FFE">
        <w:rPr>
          <w:rFonts w:ascii="Times New Roman" w:hAnsi="Times New Roman"/>
          <w:b/>
          <w:sz w:val="24"/>
          <w:szCs w:val="24"/>
        </w:rPr>
        <w:t>Dane szkoły/ placówki:</w:t>
      </w:r>
    </w:p>
    <w:p w:rsidR="00D96FFE" w:rsidRDefault="00D96FFE" w:rsidP="00D96FFE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Pełna nazwa placówki:………………………………………………………………………</w:t>
      </w:r>
    </w:p>
    <w:p w:rsidR="00D96FFE" w:rsidRPr="00D96FFE" w:rsidRDefault="00D96FFE" w:rsidP="00D96FFE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D96FFE">
        <w:rPr>
          <w:rFonts w:ascii="Times New Roman" w:hAnsi="Times New Roman"/>
          <w:sz w:val="24"/>
          <w:szCs w:val="24"/>
        </w:rPr>
        <w:t>dres: 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</w:t>
      </w:r>
    </w:p>
    <w:p w:rsidR="00D96FFE" w:rsidRPr="00D96FFE" w:rsidRDefault="00BC6570" w:rsidP="00D96FF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...</w:t>
      </w:r>
      <w:r w:rsidR="00D96FFE" w:rsidRPr="00D96FFE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D96FFE">
        <w:rPr>
          <w:rFonts w:ascii="Times New Roman" w:hAnsi="Times New Roman"/>
          <w:sz w:val="24"/>
          <w:szCs w:val="24"/>
        </w:rPr>
        <w:t>……</w:t>
      </w:r>
    </w:p>
    <w:p w:rsidR="00D96FFE" w:rsidRPr="00D96FFE" w:rsidRDefault="00D96FFE" w:rsidP="00D96FF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96FFE">
        <w:rPr>
          <w:rFonts w:ascii="Times New Roman" w:hAnsi="Times New Roman"/>
          <w:sz w:val="24"/>
          <w:szCs w:val="24"/>
        </w:rPr>
        <w:t>adres mailowy:</w:t>
      </w:r>
      <w:r w:rsidR="00BC6570">
        <w:rPr>
          <w:rFonts w:ascii="Times New Roman" w:hAnsi="Times New Roman"/>
          <w:sz w:val="24"/>
          <w:szCs w:val="24"/>
        </w:rPr>
        <w:t xml:space="preserve"> ..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:rsidR="00D96FFE" w:rsidRPr="00D96FFE" w:rsidRDefault="00D96FFE" w:rsidP="00D96FF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96FFE">
        <w:rPr>
          <w:rFonts w:ascii="Times New Roman" w:hAnsi="Times New Roman"/>
          <w:b/>
          <w:sz w:val="24"/>
          <w:szCs w:val="24"/>
        </w:rPr>
        <w:t>Dane nauczyciela/ opiekuna</w:t>
      </w:r>
      <w:r>
        <w:rPr>
          <w:rFonts w:ascii="Times New Roman" w:hAnsi="Times New Roman"/>
          <w:b/>
          <w:sz w:val="24"/>
          <w:szCs w:val="24"/>
        </w:rPr>
        <w:t xml:space="preserve"> (1 osoba)</w:t>
      </w:r>
      <w:r w:rsidRPr="00D96FFE">
        <w:rPr>
          <w:rFonts w:ascii="Times New Roman" w:hAnsi="Times New Roman"/>
          <w:b/>
          <w:sz w:val="24"/>
          <w:szCs w:val="24"/>
        </w:rPr>
        <w:t>:</w:t>
      </w:r>
    </w:p>
    <w:p w:rsidR="00D96FFE" w:rsidRPr="002320C6" w:rsidRDefault="00D96FFE" w:rsidP="00D96FF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C6570">
        <w:rPr>
          <w:rFonts w:ascii="Times New Roman" w:hAnsi="Times New Roman" w:cs="Times New Roman"/>
          <w:sz w:val="24"/>
          <w:szCs w:val="24"/>
        </w:rPr>
        <w:t>mię i nazwisko: ………</w:t>
      </w:r>
      <w:r w:rsidRPr="002320C6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………………..</w:t>
      </w:r>
    </w:p>
    <w:p w:rsidR="00D96FFE" w:rsidRPr="00D96FFE" w:rsidRDefault="00D96FFE" w:rsidP="00D96FF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D96FFE">
        <w:rPr>
          <w:rFonts w:ascii="Times New Roman" w:hAnsi="Times New Roman"/>
          <w:sz w:val="24"/>
          <w:szCs w:val="24"/>
        </w:rPr>
        <w:t>elefon: 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…..</w:t>
      </w:r>
    </w:p>
    <w:p w:rsidR="00D96FFE" w:rsidRPr="00D96FFE" w:rsidRDefault="00D96FFE" w:rsidP="00D96FFE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320C6">
        <w:rPr>
          <w:rFonts w:ascii="Times New Roman" w:hAnsi="Times New Roman" w:cs="Times New Roman"/>
          <w:sz w:val="24"/>
          <w:szCs w:val="24"/>
        </w:rPr>
        <w:t>dres mailowy: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:rsidR="004F5DEE" w:rsidRDefault="00F36BF9" w:rsidP="00F36BF9">
      <w:pPr>
        <w:pStyle w:val="Standard"/>
        <w:numPr>
          <w:ilvl w:val="0"/>
          <w:numId w:val="3"/>
        </w:numPr>
        <w:autoSpaceDE w:val="0"/>
        <w:rPr>
          <w:b/>
        </w:rPr>
      </w:pPr>
      <w:r w:rsidRPr="004F5DEE">
        <w:rPr>
          <w:b/>
          <w:color w:val="000000"/>
        </w:rPr>
        <w:t>Repertuar (tytuł, autor):</w:t>
      </w:r>
    </w:p>
    <w:p w:rsidR="00F36BF9" w:rsidRPr="004F5DEE" w:rsidRDefault="00F36BF9" w:rsidP="004F5DEE">
      <w:pPr>
        <w:pStyle w:val="Standard"/>
        <w:autoSpaceDE w:val="0"/>
        <w:ind w:left="360"/>
        <w:rPr>
          <w:b/>
        </w:rPr>
      </w:pPr>
      <w:r w:rsidRPr="004F5DEE">
        <w:rPr>
          <w:color w:val="000000"/>
        </w:rPr>
        <w:t>wiersz:............................................................................................................................</w:t>
      </w:r>
      <w:r w:rsidR="004F5DEE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9774C">
        <w:rPr>
          <w:color w:val="000000"/>
        </w:rPr>
        <w:t>proza</w:t>
      </w:r>
      <w:r w:rsidR="004F5DEE">
        <w:rPr>
          <w:color w:val="000000"/>
        </w:rPr>
        <w:t xml:space="preserve">: </w:t>
      </w:r>
      <w:r w:rsidRPr="0059774C">
        <w:rPr>
          <w:color w:val="000000"/>
        </w:rPr>
        <w:t>...............................................................................................................................</w:t>
      </w:r>
      <w:r w:rsidR="004F5DEE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6BF9" w:rsidRDefault="00F36BF9" w:rsidP="00F36BF9">
      <w:pPr>
        <w:pStyle w:val="Standard"/>
        <w:autoSpaceDE w:val="0"/>
        <w:rPr>
          <w:color w:val="000000"/>
        </w:rPr>
      </w:pPr>
    </w:p>
    <w:p w:rsidR="00C271A7" w:rsidRDefault="00C271A7" w:rsidP="00C271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0CC5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F20CC5">
        <w:rPr>
          <w:rFonts w:ascii="Times New Roman" w:hAnsi="Times New Roman"/>
          <w:sz w:val="24"/>
          <w:szCs w:val="24"/>
        </w:rPr>
        <w:t>am</w:t>
      </w:r>
      <w:proofErr w:type="spellEnd"/>
      <w:r w:rsidRPr="00F20CC5">
        <w:rPr>
          <w:rFonts w:ascii="Times New Roman" w:hAnsi="Times New Roman"/>
          <w:sz w:val="24"/>
          <w:szCs w:val="24"/>
        </w:rPr>
        <w:t xml:space="preserve"> się z treścią</w:t>
      </w:r>
      <w:r>
        <w:rPr>
          <w:rFonts w:ascii="Times New Roman" w:hAnsi="Times New Roman"/>
          <w:sz w:val="24"/>
          <w:szCs w:val="24"/>
        </w:rPr>
        <w:t>:</w:t>
      </w:r>
    </w:p>
    <w:p w:rsidR="00C271A7" w:rsidRDefault="00C271A7" w:rsidP="00C271A7">
      <w:pPr>
        <w:pStyle w:val="Standard"/>
        <w:numPr>
          <w:ilvl w:val="0"/>
          <w:numId w:val="5"/>
        </w:numPr>
        <w:autoSpaceDE w:val="0"/>
        <w:jc w:val="both"/>
      </w:pPr>
      <w:r w:rsidRPr="00F20CC5">
        <w:t xml:space="preserve">regulaminu </w:t>
      </w:r>
      <w:r w:rsidRPr="00C271A7">
        <w:t xml:space="preserve">konkursu </w:t>
      </w:r>
      <w:r w:rsidRPr="00C271A7">
        <w:rPr>
          <w:color w:val="000000"/>
        </w:rPr>
        <w:t>recytatorskiego</w:t>
      </w:r>
      <w:r>
        <w:rPr>
          <w:color w:val="000000"/>
        </w:rPr>
        <w:t xml:space="preserve"> </w:t>
      </w:r>
      <w:r w:rsidRPr="00C271A7">
        <w:rPr>
          <w:color w:val="000000"/>
        </w:rPr>
        <w:t>im. Wandy Półtawskiej</w:t>
      </w:r>
      <w:r>
        <w:rPr>
          <w:color w:val="000000"/>
        </w:rPr>
        <w:t xml:space="preserve"> </w:t>
      </w:r>
      <w:r w:rsidRPr="00C271A7">
        <w:rPr>
          <w:bCs/>
          <w:color w:val="000000"/>
        </w:rPr>
        <w:t xml:space="preserve">„W kręgu poezji i prozy lagrowej więźniarek obozu KL </w:t>
      </w:r>
      <w:proofErr w:type="spellStart"/>
      <w:r w:rsidRPr="00C271A7">
        <w:rPr>
          <w:bCs/>
          <w:color w:val="000000"/>
        </w:rPr>
        <w:t>Ravensbrück</w:t>
      </w:r>
      <w:proofErr w:type="spellEnd"/>
      <w:r w:rsidRPr="00C271A7">
        <w:rPr>
          <w:bCs/>
          <w:color w:val="000000"/>
        </w:rPr>
        <w:t xml:space="preserve">” </w:t>
      </w:r>
      <w:r w:rsidRPr="00C271A7">
        <w:t>i akceptuję jego</w:t>
      </w:r>
      <w:r>
        <w:t xml:space="preserve"> warunki bez zastrzeżeń;</w:t>
      </w:r>
    </w:p>
    <w:p w:rsidR="00C271A7" w:rsidRDefault="00C271A7" w:rsidP="00C271A7">
      <w:pPr>
        <w:pStyle w:val="Standard"/>
        <w:numPr>
          <w:ilvl w:val="0"/>
          <w:numId w:val="5"/>
        </w:numPr>
        <w:autoSpaceDE w:val="0"/>
        <w:jc w:val="both"/>
      </w:pPr>
      <w:r>
        <w:t xml:space="preserve">klauzuli informacyjnej dotyczącej przetwarzania </w:t>
      </w:r>
      <w:r w:rsidR="00F062B4">
        <w:t xml:space="preserve">moich </w:t>
      </w:r>
      <w:r>
        <w:t xml:space="preserve">danych osobowych </w:t>
      </w:r>
      <w:r w:rsidR="00F062B4">
        <w:t>załączonej poniżej</w:t>
      </w:r>
      <w:r>
        <w:t>;</w:t>
      </w:r>
    </w:p>
    <w:p w:rsidR="00C271A7" w:rsidRPr="00F20CC5" w:rsidRDefault="00C271A7" w:rsidP="00C271A7">
      <w:pPr>
        <w:pStyle w:val="Standard"/>
        <w:numPr>
          <w:ilvl w:val="0"/>
          <w:numId w:val="5"/>
        </w:numPr>
        <w:autoSpaceDE w:val="0"/>
        <w:jc w:val="both"/>
      </w:pPr>
      <w:r>
        <w:t xml:space="preserve">standardów ochrony małoletnich Instytutu Pamięci Narodowej – Komisji Ścigania Zbrodni przeciwko Narodowi Polskiemu (dostępnych pod adresem: </w:t>
      </w:r>
      <w:hyperlink r:id="rId8" w:history="1">
        <w:r w:rsidRPr="00B71574">
          <w:rPr>
            <w:rStyle w:val="Hipercze"/>
          </w:rPr>
          <w:t>https://ipn.gov.pl/pl/o-ipn/standardy-ochrony-maloletnich/203580,Standardy-ochrony-maloletnich.html</w:t>
        </w:r>
      </w:hyperlink>
      <w:r>
        <w:t>) i zobowiązuję się do ich przestrzegania.</w:t>
      </w:r>
    </w:p>
    <w:p w:rsidR="004F5DEE" w:rsidRDefault="004F5DEE" w:rsidP="00F36BF9">
      <w:pPr>
        <w:pStyle w:val="Standard"/>
        <w:autoSpaceDE w:val="0"/>
        <w:rPr>
          <w:color w:val="000000"/>
        </w:rPr>
      </w:pPr>
    </w:p>
    <w:p w:rsidR="00F062B4" w:rsidRDefault="00F062B4" w:rsidP="00F062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62B4">
        <w:rPr>
          <w:rFonts w:ascii="Times New Roman" w:hAnsi="Times New Roman"/>
          <w:sz w:val="24"/>
          <w:szCs w:val="24"/>
        </w:rPr>
        <w:t xml:space="preserve">Wyrażam zgodę na nieodpłatne rozpowszechnianie </w:t>
      </w:r>
      <w:r>
        <w:rPr>
          <w:rFonts w:ascii="Times New Roman" w:hAnsi="Times New Roman"/>
          <w:sz w:val="24"/>
          <w:szCs w:val="24"/>
        </w:rPr>
        <w:t>mojego wizerunku</w:t>
      </w:r>
      <w:r w:rsidRPr="00F062B4">
        <w:rPr>
          <w:rFonts w:ascii="Times New Roman" w:hAnsi="Times New Roman"/>
          <w:sz w:val="24"/>
          <w:szCs w:val="24"/>
        </w:rPr>
        <w:t>, zgodnie z art. 81 ust. 1 ustawy o prawie autorskim i prawach pokrewnych, w jakiejkolwiek formie w materiale zdjęciowym i filmowym, materiale zarejestrowanym w związku z organizacją i przebiegiem konkursu, w tym z odbiorem nagrody – wyjazdem edukacyjnym, w celu zamieszczenia relacji z wydarzenia na stronach internetowych Organizatorów, mediach i oficjalnych profilach w mediach społecznościowych prowadzonych przez Organizatorów.</w:t>
      </w:r>
    </w:p>
    <w:p w:rsidR="00FB6CE4" w:rsidRPr="00F062B4" w:rsidRDefault="00FB6CE4" w:rsidP="00F062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062B4" w:rsidRDefault="00F062B4" w:rsidP="00F062B4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0C7C0F" wp14:editId="7B003A1D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2B4" w:rsidRDefault="00F062B4" w:rsidP="00F06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0C7C0F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left:0;text-align:left;margin-left:322.9pt;margin-top:.55pt;width:10.5pt;height:1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" fillcolor="white [3201]" strokecolor="black [3200]" strokeweight="2pt">
                <v:textbox>
                  <w:txbxContent>
                    <w:p w:rsidR="00F062B4" w:rsidRDefault="00F062B4" w:rsidP="00F062B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C275AD" wp14:editId="09295387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2B4" w:rsidRDefault="00F062B4" w:rsidP="00F062B4"/>
                          <w:p w:rsidR="00F062B4" w:rsidRDefault="00F062B4" w:rsidP="00F06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275AD" id="Pole tekstowe 12" o:spid="_x0000_s1027" type="#_x0000_t202" style="position:absolute;left:0;text-align:left;margin-left:73.15pt;margin-top:2.05pt;width:11.25pt;height:11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" fillcolor="white [3201]" strokecolor="black [3200]" strokeweight="2pt">
                <v:textbox>
                  <w:txbxContent>
                    <w:p w:rsidR="00F062B4" w:rsidRDefault="00F062B4" w:rsidP="00F062B4"/>
                    <w:p w:rsidR="00F062B4" w:rsidRDefault="00F062B4" w:rsidP="00F062B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F20CC5" w:rsidRDefault="00F20CC5" w:rsidP="004F5DE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BC6570" w:rsidRDefault="00BC6570" w:rsidP="004F5DE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C271A7" w:rsidRDefault="00C271A7" w:rsidP="00C271A7">
      <w:pPr>
        <w:pStyle w:val="Akapitzlist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:rsidR="00C271A7" w:rsidRDefault="00C271A7" w:rsidP="00C271A7">
      <w:pPr>
        <w:spacing w:after="0" w:line="360" w:lineRule="auto"/>
        <w:ind w:left="2832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miejsce, data i podpis nauczyciela/opiekuna</w:t>
      </w:r>
    </w:p>
    <w:p w:rsidR="00F062B4" w:rsidRDefault="00F062B4" w:rsidP="00C271A7">
      <w:pPr>
        <w:spacing w:after="0" w:line="360" w:lineRule="auto"/>
        <w:ind w:left="2832" w:firstLine="708"/>
        <w:jc w:val="center"/>
        <w:rPr>
          <w:rFonts w:ascii="Times New Roman" w:hAnsi="Times New Roman"/>
          <w:sz w:val="24"/>
          <w:szCs w:val="24"/>
        </w:rPr>
      </w:pPr>
    </w:p>
    <w:p w:rsidR="00F062B4" w:rsidRPr="00FB1277" w:rsidRDefault="00F062B4" w:rsidP="00F062B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B1277">
        <w:rPr>
          <w:rFonts w:ascii="Times New Roman" w:hAnsi="Times New Roman"/>
          <w:b/>
          <w:sz w:val="20"/>
          <w:szCs w:val="20"/>
        </w:rPr>
        <w:t>KLAUZULA INFORMACYJNA DLA NAUCZYCIELA/OPIEKUNA</w:t>
      </w:r>
    </w:p>
    <w:p w:rsidR="001D012F" w:rsidRPr="00FB1277" w:rsidRDefault="001D012F" w:rsidP="00F84B6D">
      <w:pPr>
        <w:numPr>
          <w:ilvl w:val="0"/>
          <w:numId w:val="8"/>
        </w:numPr>
        <w:tabs>
          <w:tab w:val="clear" w:pos="720"/>
          <w:tab w:val="left" w:pos="0"/>
          <w:tab w:val="left" w:pos="284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Pani/Pana dane osobowe przetwarzane będą w celach:</w:t>
      </w:r>
    </w:p>
    <w:p w:rsidR="001D012F" w:rsidRPr="00FB1277" w:rsidRDefault="001D012F" w:rsidP="00F84B6D">
      <w:pPr>
        <w:pStyle w:val="Standard"/>
        <w:numPr>
          <w:ilvl w:val="1"/>
          <w:numId w:val="8"/>
        </w:numPr>
        <w:tabs>
          <w:tab w:val="left" w:pos="0"/>
          <w:tab w:val="left" w:pos="284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organizacji, przebiegu i udziału w XI</w:t>
      </w:r>
      <w:r w:rsidR="00F4768F">
        <w:rPr>
          <w:sz w:val="20"/>
          <w:szCs w:val="20"/>
        </w:rPr>
        <w:t>I</w:t>
      </w:r>
      <w:r w:rsidRPr="00FB1277">
        <w:rPr>
          <w:sz w:val="20"/>
          <w:szCs w:val="20"/>
        </w:rPr>
        <w:t xml:space="preserve"> Ogólnopolskim konkursie </w:t>
      </w:r>
      <w:r w:rsidR="00F4768F">
        <w:rPr>
          <w:color w:val="000000"/>
          <w:sz w:val="20"/>
          <w:szCs w:val="20"/>
        </w:rPr>
        <w:t xml:space="preserve">recytatorskim </w:t>
      </w:r>
      <w:r w:rsidRPr="00FB1277">
        <w:rPr>
          <w:color w:val="000000"/>
          <w:sz w:val="20"/>
          <w:szCs w:val="20"/>
        </w:rPr>
        <w:t xml:space="preserve">im. Wandy Półtawskiej </w:t>
      </w:r>
      <w:r w:rsidR="00F4768F">
        <w:rPr>
          <w:color w:val="000000"/>
          <w:sz w:val="20"/>
          <w:szCs w:val="20"/>
        </w:rPr>
        <w:br/>
      </w:r>
      <w:r w:rsidRPr="00FB1277">
        <w:rPr>
          <w:bCs/>
          <w:color w:val="000000"/>
          <w:sz w:val="20"/>
          <w:szCs w:val="20"/>
        </w:rPr>
        <w:t xml:space="preserve">„W kręgu poezji i prozy lagrowej więźniarek obozu KL </w:t>
      </w:r>
      <w:proofErr w:type="spellStart"/>
      <w:r w:rsidRPr="00FB1277">
        <w:rPr>
          <w:bCs/>
          <w:color w:val="000000"/>
          <w:sz w:val="20"/>
          <w:szCs w:val="20"/>
        </w:rPr>
        <w:t>Ravensbrück</w:t>
      </w:r>
      <w:proofErr w:type="spellEnd"/>
      <w:r w:rsidRPr="00FB1277">
        <w:rPr>
          <w:bCs/>
          <w:color w:val="000000"/>
          <w:sz w:val="20"/>
          <w:szCs w:val="20"/>
        </w:rPr>
        <w:t>”;</w:t>
      </w:r>
    </w:p>
    <w:p w:rsidR="001D012F" w:rsidRPr="00FB1277" w:rsidRDefault="001D012F" w:rsidP="00F84B6D">
      <w:pPr>
        <w:pStyle w:val="Standard"/>
        <w:numPr>
          <w:ilvl w:val="1"/>
          <w:numId w:val="8"/>
        </w:numPr>
        <w:tabs>
          <w:tab w:val="left" w:pos="0"/>
          <w:tab w:val="left" w:pos="284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bCs/>
          <w:color w:val="000000"/>
          <w:sz w:val="20"/>
          <w:szCs w:val="20"/>
        </w:rPr>
        <w:t xml:space="preserve">przeprowadzenia postępowania wynikającego z ustawy z dnia 13 maja 2016 r. </w:t>
      </w:r>
      <w:r w:rsidRPr="00FB1277">
        <w:rPr>
          <w:sz w:val="20"/>
          <w:szCs w:val="20"/>
        </w:rPr>
        <w:t>o przeciwdziałaniu zagrożeniom przestępczością na tle seksualnym i ochronie małoletnich (</w:t>
      </w:r>
      <w:proofErr w:type="spellStart"/>
      <w:r w:rsidRPr="00FB1277">
        <w:rPr>
          <w:sz w:val="20"/>
          <w:szCs w:val="20"/>
        </w:rPr>
        <w:t>t.j</w:t>
      </w:r>
      <w:proofErr w:type="spellEnd"/>
      <w:r w:rsidRPr="00FB1277">
        <w:rPr>
          <w:sz w:val="20"/>
          <w:szCs w:val="20"/>
        </w:rPr>
        <w:t>. Dz.U. z 2024 r. poz. 560)</w:t>
      </w:r>
    </w:p>
    <w:p w:rsidR="00913C02" w:rsidRPr="00FB1277" w:rsidRDefault="001D012F" w:rsidP="00F84B6D">
      <w:pPr>
        <w:pStyle w:val="Standard"/>
        <w:numPr>
          <w:ilvl w:val="1"/>
          <w:numId w:val="8"/>
        </w:numPr>
        <w:tabs>
          <w:tab w:val="left" w:pos="0"/>
          <w:tab w:val="left" w:pos="284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publikacji wizerunku poprzez zamieszczenie </w:t>
      </w:r>
      <w:r w:rsidR="00FF3533" w:rsidRPr="00FB1277">
        <w:rPr>
          <w:sz w:val="20"/>
          <w:szCs w:val="20"/>
        </w:rPr>
        <w:t>materiału zdjęciowego i video z przebiegu realizacji poszczególnych etapów konkursu</w:t>
      </w:r>
      <w:r w:rsidRPr="00FB1277">
        <w:rPr>
          <w:sz w:val="20"/>
          <w:szCs w:val="20"/>
        </w:rPr>
        <w:t xml:space="preserve"> na stronach internetowych i oficjalnych profilach w mediach społecznościowych oraz w publikacjach i materiałach multimedialnych </w:t>
      </w:r>
      <w:r w:rsidR="00FF3533" w:rsidRPr="00FB1277">
        <w:rPr>
          <w:sz w:val="20"/>
          <w:szCs w:val="20"/>
        </w:rPr>
        <w:t>Organizatorów;</w:t>
      </w:r>
    </w:p>
    <w:p w:rsidR="00F84B6D" w:rsidRPr="00FB1277" w:rsidRDefault="001D012F" w:rsidP="00F84B6D">
      <w:pPr>
        <w:pStyle w:val="Standard"/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Podstawą prawną przetwarzania danych jest</w:t>
      </w:r>
      <w:r w:rsidR="00F84B6D" w:rsidRPr="00FB1277">
        <w:rPr>
          <w:sz w:val="20"/>
          <w:szCs w:val="20"/>
        </w:rPr>
        <w:t>:</w:t>
      </w:r>
    </w:p>
    <w:p w:rsidR="00F062B4" w:rsidRPr="00FB1277" w:rsidRDefault="00F062B4" w:rsidP="00FB6CE4">
      <w:pPr>
        <w:pStyle w:val="Standard"/>
        <w:numPr>
          <w:ilvl w:val="0"/>
          <w:numId w:val="11"/>
        </w:numPr>
        <w:tabs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art. 6 ust. 1 lit. a (zgoda – zgodnie z art. 81 ust. 1 ustawy o prawie autorskim i prawach pokrewnych);</w:t>
      </w:r>
    </w:p>
    <w:p w:rsidR="00F062B4" w:rsidRPr="00FB1277" w:rsidRDefault="001D012F" w:rsidP="00FB6CE4">
      <w:pPr>
        <w:pStyle w:val="Standard"/>
        <w:numPr>
          <w:ilvl w:val="0"/>
          <w:numId w:val="11"/>
        </w:numPr>
        <w:tabs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art. 6 ust. 1 lit. b (niezbędne do wykonania regulamin </w:t>
      </w:r>
      <w:r w:rsidR="00F062B4" w:rsidRPr="00FB1277">
        <w:rPr>
          <w:sz w:val="20"/>
          <w:szCs w:val="20"/>
        </w:rPr>
        <w:t>konkursu);</w:t>
      </w:r>
    </w:p>
    <w:p w:rsidR="00F062B4" w:rsidRPr="00FB1277" w:rsidRDefault="00F062B4" w:rsidP="00FB6CE4">
      <w:pPr>
        <w:pStyle w:val="Standard"/>
        <w:numPr>
          <w:ilvl w:val="0"/>
          <w:numId w:val="11"/>
        </w:numPr>
        <w:tabs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art. 6 ust. 1 lit. c (niezbędne w celu przeprowadzenia procesu sprawdzenia zgodnie z obowiązującymi przepisami prawa związanymi z kontaktami z małoletnimi na podstawie art. 21 ustawy </w:t>
      </w:r>
      <w:r w:rsidRPr="00FB1277">
        <w:rPr>
          <w:bCs/>
          <w:color w:val="000000"/>
          <w:sz w:val="20"/>
          <w:szCs w:val="20"/>
        </w:rPr>
        <w:t xml:space="preserve">z dnia 13 maja 2016 r. </w:t>
      </w:r>
      <w:r w:rsidRPr="00FB1277">
        <w:rPr>
          <w:sz w:val="20"/>
          <w:szCs w:val="20"/>
        </w:rPr>
        <w:t>o przeciwdziałaniu zagrożeniom przestępczością na tle seksualnym i ochronie małoletnich);</w:t>
      </w:r>
    </w:p>
    <w:p w:rsidR="00F062B4" w:rsidRPr="00FB1277" w:rsidRDefault="00F062B4" w:rsidP="00FB6CE4">
      <w:pPr>
        <w:pStyle w:val="Standard"/>
        <w:numPr>
          <w:ilvl w:val="0"/>
          <w:numId w:val="11"/>
        </w:numPr>
        <w:tabs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art. 6 ust. 1 </w:t>
      </w:r>
      <w:r w:rsidR="001D012F" w:rsidRPr="00FB1277">
        <w:rPr>
          <w:sz w:val="20"/>
          <w:szCs w:val="20"/>
        </w:rPr>
        <w:t xml:space="preserve">lit. e (wykonywanie zadań w interesie publicznym - art. </w:t>
      </w:r>
      <w:r w:rsidRPr="00FB1277">
        <w:rPr>
          <w:sz w:val="20"/>
          <w:szCs w:val="20"/>
        </w:rPr>
        <w:t xml:space="preserve">53 pkt 5 ustawy o IPN – </w:t>
      </w:r>
      <w:proofErr w:type="spellStart"/>
      <w:r w:rsidRPr="00FB1277">
        <w:rPr>
          <w:sz w:val="20"/>
          <w:szCs w:val="20"/>
        </w:rPr>
        <w:t>KŚZpNP</w:t>
      </w:r>
      <w:proofErr w:type="spellEnd"/>
      <w:r w:rsidRPr="00FB1277">
        <w:rPr>
          <w:sz w:val="20"/>
          <w:szCs w:val="20"/>
        </w:rPr>
        <w:t>)</w:t>
      </w:r>
    </w:p>
    <w:p w:rsidR="001D012F" w:rsidRPr="00FB1277" w:rsidRDefault="001D012F" w:rsidP="00FB6CE4">
      <w:pPr>
        <w:pStyle w:val="Standard"/>
        <w:tabs>
          <w:tab w:val="left" w:pos="0"/>
          <w:tab w:val="left" w:pos="426"/>
        </w:tabs>
        <w:autoSpaceDE w:val="0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95/46/WE, dalej RODO.</w:t>
      </w:r>
    </w:p>
    <w:p w:rsidR="00F062B4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Administratorem Pani/Pana danych osobowych</w:t>
      </w:r>
      <w:r w:rsidR="00FB6CE4" w:rsidRPr="00FB1277">
        <w:rPr>
          <w:rFonts w:ascii="Times New Roman" w:hAnsi="Times New Roman" w:cs="Times New Roman"/>
          <w:sz w:val="20"/>
          <w:szCs w:val="20"/>
        </w:rPr>
        <w:t xml:space="preserve">: numeru PESEL, nazwiska rodowego, imienia ojca, imienia matki, daty urodzenia, </w:t>
      </w:r>
      <w:r w:rsidRPr="00FB1277">
        <w:rPr>
          <w:rFonts w:ascii="Times New Roman" w:hAnsi="Times New Roman" w:cs="Times New Roman"/>
          <w:sz w:val="20"/>
          <w:szCs w:val="20"/>
        </w:rPr>
        <w:t xml:space="preserve">jest </w:t>
      </w:r>
      <w:r w:rsidR="00F4768F">
        <w:rPr>
          <w:rFonts w:ascii="Times New Roman" w:hAnsi="Times New Roman" w:cs="Times New Roman"/>
          <w:sz w:val="20"/>
          <w:szCs w:val="20"/>
        </w:rPr>
        <w:t xml:space="preserve">Prezes IPN – </w:t>
      </w:r>
      <w:proofErr w:type="spellStart"/>
      <w:r w:rsidR="00F4768F">
        <w:rPr>
          <w:rFonts w:ascii="Times New Roman" w:hAnsi="Times New Roman" w:cs="Times New Roman"/>
          <w:sz w:val="20"/>
          <w:szCs w:val="20"/>
        </w:rPr>
        <w:t>KŚZpNP</w:t>
      </w:r>
      <w:proofErr w:type="spellEnd"/>
      <w:r w:rsidR="00F4768F">
        <w:rPr>
          <w:rFonts w:ascii="Times New Roman" w:hAnsi="Times New Roman" w:cs="Times New Roman"/>
          <w:sz w:val="20"/>
          <w:szCs w:val="20"/>
        </w:rPr>
        <w:t xml:space="preserve">, z </w:t>
      </w:r>
      <w:proofErr w:type="spellStart"/>
      <w:r w:rsidR="00F4768F">
        <w:rPr>
          <w:rFonts w:ascii="Times New Roman" w:hAnsi="Times New Roman" w:cs="Times New Roman"/>
          <w:sz w:val="20"/>
          <w:szCs w:val="20"/>
        </w:rPr>
        <w:t>siedzibą</w:t>
      </w:r>
      <w:r w:rsidRPr="00FB1277">
        <w:rPr>
          <w:rFonts w:ascii="Times New Roman" w:hAnsi="Times New Roman" w:cs="Times New Roman"/>
          <w:sz w:val="20"/>
          <w:szCs w:val="20"/>
        </w:rPr>
        <w:t>w</w:t>
      </w:r>
      <w:proofErr w:type="spellEnd"/>
      <w:r w:rsidRPr="00FB1277">
        <w:rPr>
          <w:rFonts w:ascii="Times New Roman" w:hAnsi="Times New Roman" w:cs="Times New Roman"/>
          <w:sz w:val="20"/>
          <w:szCs w:val="20"/>
        </w:rPr>
        <w:t xml:space="preserve"> Warszawie, adres: ul. J. Kurtyki 1, 02-677 Warszawa. </w:t>
      </w:r>
    </w:p>
    <w:p w:rsidR="00FB6CE4" w:rsidRPr="00FB1277" w:rsidRDefault="00FB6CE4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B1277">
        <w:rPr>
          <w:rFonts w:ascii="Times New Roman" w:hAnsi="Times New Roman" w:cs="Times New Roman"/>
          <w:sz w:val="20"/>
          <w:szCs w:val="20"/>
        </w:rPr>
        <w:t>Współadministratorami</w:t>
      </w:r>
      <w:proofErr w:type="spellEnd"/>
      <w:r w:rsidRPr="00FB1277">
        <w:rPr>
          <w:rFonts w:ascii="Times New Roman" w:hAnsi="Times New Roman" w:cs="Times New Roman"/>
          <w:sz w:val="20"/>
          <w:szCs w:val="20"/>
        </w:rPr>
        <w:t xml:space="preserve"> Pani/Pana danych osobowych: imienia i nazwiska, telefonu, adresu </w:t>
      </w:r>
      <w:proofErr w:type="spellStart"/>
      <w:r w:rsidRPr="00FB1277">
        <w:rPr>
          <w:rFonts w:ascii="Times New Roman" w:hAnsi="Times New Roman" w:cs="Times New Roman"/>
          <w:sz w:val="20"/>
          <w:szCs w:val="20"/>
        </w:rPr>
        <w:t>emailowego</w:t>
      </w:r>
      <w:proofErr w:type="spellEnd"/>
      <w:r w:rsidRPr="00FB1277">
        <w:rPr>
          <w:rFonts w:ascii="Times New Roman" w:hAnsi="Times New Roman" w:cs="Times New Roman"/>
          <w:sz w:val="20"/>
          <w:szCs w:val="20"/>
        </w:rPr>
        <w:t xml:space="preserve"> i wizerunku są:</w:t>
      </w:r>
    </w:p>
    <w:p w:rsidR="00FB6CE4" w:rsidRPr="00FB1277" w:rsidRDefault="00FB6CE4" w:rsidP="00FB6CE4">
      <w:pPr>
        <w:pStyle w:val="Standard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lastRenderedPageBreak/>
        <w:t>- Prezes Instytutu Pamięci Narodowej - Komisji Ścigania Zbrodni przeciwko Narodowi Polskiemu z siedzibą w Warszawie, adres: ul. Kurtyki 1, 02-676 Warszawa – w odniesieniu do organizatora: Instytutu Pamięci Narodowej - Komisji Ścigania Zbrodni przeciwko Narodowi Polskiemu,</w:t>
      </w:r>
    </w:p>
    <w:p w:rsidR="00FB6CE4" w:rsidRPr="00FB1277" w:rsidRDefault="00FB6CE4" w:rsidP="00FB6CE4">
      <w:pPr>
        <w:pStyle w:val="Standard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- Prezydent Miasta Ruda Śląska z siedzibą w Rudzie Śląskiej (41-709), Plac Jana Pawła II 6 – w odniesieniu do organizatora Miasta Ruda Śląska</w:t>
      </w:r>
    </w:p>
    <w:p w:rsidR="00FB6CE4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Administrator</w:t>
      </w:r>
      <w:r w:rsidR="00FB6CE4" w:rsidRPr="00FB127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FB6CE4" w:rsidRPr="00FB1277">
        <w:rPr>
          <w:rFonts w:ascii="Times New Roman" w:hAnsi="Times New Roman" w:cs="Times New Roman"/>
          <w:sz w:val="20"/>
          <w:szCs w:val="20"/>
        </w:rPr>
        <w:t>Współadministratorzy</w:t>
      </w:r>
      <w:proofErr w:type="spellEnd"/>
      <w:r w:rsidR="00FB6CE4" w:rsidRPr="00FB1277">
        <w:rPr>
          <w:rFonts w:ascii="Times New Roman" w:hAnsi="Times New Roman" w:cs="Times New Roman"/>
          <w:sz w:val="20"/>
          <w:szCs w:val="20"/>
        </w:rPr>
        <w:t xml:space="preserve"> </w:t>
      </w:r>
      <w:r w:rsidRPr="00FB1277">
        <w:rPr>
          <w:rFonts w:ascii="Times New Roman" w:hAnsi="Times New Roman" w:cs="Times New Roman"/>
          <w:sz w:val="20"/>
          <w:szCs w:val="20"/>
        </w:rPr>
        <w:t>danych osobowych zapewnia odpowiednie technologiczne, fizyczne, administracyjne i proceduralne środki ochrony danych, w celu ochrony i zapewnienia poufności, poprawności i dostępności przetwarzanych danych osobowych, jak również ochrony przed nieuprawnionym wykorzystaniem lub nieuprawnionym dostępem do danych osobowych oraz ochrony przed naruszeniem bezpieczeństwa danych osobowych.</w:t>
      </w:r>
    </w:p>
    <w:p w:rsidR="00FB6CE4" w:rsidRPr="00FB1277" w:rsidRDefault="00FB6CE4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Dane kontaktowe inspektorów ochrony danych:</w:t>
      </w:r>
    </w:p>
    <w:p w:rsidR="00FB6CE4" w:rsidRPr="00FB1277" w:rsidRDefault="00FB6CE4" w:rsidP="00FB6CE4">
      <w:pPr>
        <w:pStyle w:val="Standard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- w IPN-</w:t>
      </w:r>
      <w:proofErr w:type="spellStart"/>
      <w:r w:rsidRPr="00FB1277">
        <w:rPr>
          <w:sz w:val="20"/>
          <w:szCs w:val="20"/>
        </w:rPr>
        <w:t>KŚZpNP</w:t>
      </w:r>
      <w:proofErr w:type="spellEnd"/>
      <w:r w:rsidRPr="00FB1277">
        <w:rPr>
          <w:sz w:val="20"/>
          <w:szCs w:val="20"/>
        </w:rPr>
        <w:t>: inspektorochronydanych@ipn.gov.pl, adres do korespondencji: ul. Kurtyki 1, 02-676 Warszawa, z dopiskiem: Inspektor Ochrony Danych;</w:t>
      </w:r>
    </w:p>
    <w:p w:rsidR="00FB6CE4" w:rsidRPr="00FB1277" w:rsidRDefault="00FB6CE4" w:rsidP="00FB6CE4">
      <w:pPr>
        <w:pStyle w:val="Standard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- w Mieście Rudzie Śląskiej: Pani Agnieszka </w:t>
      </w:r>
      <w:proofErr w:type="spellStart"/>
      <w:r w:rsidRPr="00FB1277">
        <w:rPr>
          <w:sz w:val="20"/>
          <w:szCs w:val="20"/>
        </w:rPr>
        <w:t>Tetkowska</w:t>
      </w:r>
      <w:proofErr w:type="spellEnd"/>
      <w:r w:rsidRPr="00FB1277">
        <w:rPr>
          <w:sz w:val="20"/>
          <w:szCs w:val="20"/>
        </w:rPr>
        <w:t xml:space="preserve">, e-mail: </w:t>
      </w:r>
      <w:hyperlink r:id="rId9" w:history="1">
        <w:r w:rsidRPr="00FB1277">
          <w:rPr>
            <w:rStyle w:val="Hipercze"/>
            <w:color w:val="auto"/>
            <w:sz w:val="20"/>
            <w:szCs w:val="20"/>
            <w:u w:val="none"/>
          </w:rPr>
          <w:t>iod@ruda-sl.pl</w:t>
        </w:r>
      </w:hyperlink>
      <w:r w:rsidRPr="00FB1277">
        <w:rPr>
          <w:sz w:val="20"/>
          <w:szCs w:val="20"/>
        </w:rPr>
        <w:t>, adres do korespondencji: Pl. Jana Pawła II 6, 41-709 Ruda Śląska</w:t>
      </w:r>
    </w:p>
    <w:p w:rsidR="001D012F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Odbiorcami Pani/Pana danych osobowych mogą być podmioty upoważnione przez Administratora</w:t>
      </w:r>
      <w:r w:rsidR="00FB6CE4" w:rsidRPr="00FB127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FB6CE4" w:rsidRPr="00FB1277">
        <w:rPr>
          <w:rFonts w:ascii="Times New Roman" w:hAnsi="Times New Roman" w:cs="Times New Roman"/>
          <w:sz w:val="20"/>
          <w:szCs w:val="20"/>
        </w:rPr>
        <w:t>Współadministratorów</w:t>
      </w:r>
      <w:proofErr w:type="spellEnd"/>
      <w:r w:rsidRPr="00FB1277">
        <w:rPr>
          <w:rFonts w:ascii="Times New Roman" w:hAnsi="Times New Roman" w:cs="Times New Roman"/>
          <w:sz w:val="20"/>
          <w:szCs w:val="20"/>
        </w:rPr>
        <w:t xml:space="preserve"> danych oraz podmioty, które mają prawo do wglądu na mocy odrębnych przepisów prawa.</w:t>
      </w:r>
    </w:p>
    <w:p w:rsidR="001D012F" w:rsidRPr="00FB1277" w:rsidRDefault="00F062B4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Pani/Pana d</w:t>
      </w:r>
      <w:r w:rsidR="001D012F" w:rsidRPr="00FB1277">
        <w:rPr>
          <w:rFonts w:ascii="Times New Roman" w:hAnsi="Times New Roman" w:cs="Times New Roman"/>
          <w:sz w:val="20"/>
          <w:szCs w:val="20"/>
        </w:rPr>
        <w:t xml:space="preserve">ane osobowe będą przetwarzane do czasu ustania celu przetwarzania bądź zakończenia publikacji na stronach internetowych </w:t>
      </w:r>
      <w:r w:rsidR="00FB6CE4" w:rsidRPr="00FB1277">
        <w:rPr>
          <w:rFonts w:ascii="Times New Roman" w:hAnsi="Times New Roman" w:cs="Times New Roman"/>
          <w:sz w:val="20"/>
          <w:szCs w:val="20"/>
        </w:rPr>
        <w:t>Organizatorów</w:t>
      </w:r>
      <w:r w:rsidR="001D012F" w:rsidRPr="00FB1277">
        <w:rPr>
          <w:rFonts w:ascii="Times New Roman" w:hAnsi="Times New Roman" w:cs="Times New Roman"/>
          <w:sz w:val="20"/>
          <w:szCs w:val="20"/>
        </w:rPr>
        <w:t>, a następnie w związku z realizacją obowiązku archiwizacyjnego, zgodnie z terminami określonymi w obowiązującym IPN–</w:t>
      </w:r>
      <w:proofErr w:type="spellStart"/>
      <w:r w:rsidR="001D012F" w:rsidRPr="00FB1277">
        <w:rPr>
          <w:rFonts w:ascii="Times New Roman" w:hAnsi="Times New Roman" w:cs="Times New Roman"/>
          <w:sz w:val="20"/>
          <w:szCs w:val="20"/>
        </w:rPr>
        <w:t>KŚZpNP</w:t>
      </w:r>
      <w:proofErr w:type="spellEnd"/>
      <w:r w:rsidR="001D012F" w:rsidRPr="00FB1277">
        <w:rPr>
          <w:rFonts w:ascii="Times New Roman" w:hAnsi="Times New Roman" w:cs="Times New Roman"/>
          <w:sz w:val="20"/>
          <w:szCs w:val="20"/>
        </w:rPr>
        <w:t xml:space="preserve"> rzeczowym wykazie akt na podstawie art. 6 ust. 2 ustawy z dnia 14 lipca 1983 r. o narodowym </w:t>
      </w:r>
      <w:r w:rsidR="00F16CF5">
        <w:rPr>
          <w:rFonts w:ascii="Times New Roman" w:hAnsi="Times New Roman" w:cs="Times New Roman"/>
          <w:sz w:val="20"/>
          <w:szCs w:val="20"/>
        </w:rPr>
        <w:t>zasobie archiwalnym i archiwach, bądź do czasu wycofania przez Panią/Pana zgody.</w:t>
      </w:r>
    </w:p>
    <w:p w:rsidR="00913C02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Posiada Pani/Pan prawo dostępu do treści danych osobowych oraz prawo ich sprostowania, usunięcia lub ograniczenia przetwarzania, prawo wniesienia sprzeciwu wobec przetwarzania, prawo przenoszenia danych.</w:t>
      </w:r>
    </w:p>
    <w:p w:rsidR="001D012F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Ma Pani/Pan prawo wniesienia skargi do Prezesa Urzędu Ochrony Danych Osobowych, gdy uzna Pani/Pan, iż przetwarzanie danych osobowych narusza przepisy RODO.</w:t>
      </w:r>
    </w:p>
    <w:p w:rsidR="00F062B4" w:rsidRPr="00FB1277" w:rsidRDefault="00F062B4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 xml:space="preserve"> Przysługuje Pani/Panu prawo do wycofania zgody na przetwarzanie danych osobowych w zakresie jakim przetwarzanie odbywało się na podstawie zgody. Cofnięcie zgody nie będzie wpływać na zgodność z prawem przetwarzania, którego dokonano na podstawie zgody przed jej wycofaniem.</w:t>
      </w:r>
    </w:p>
    <w:p w:rsidR="002C692D" w:rsidRPr="00FB6CE4" w:rsidRDefault="002C692D">
      <w:pPr>
        <w:pBdr>
          <w:bottom w:val="single" w:sz="6" w:space="1" w:color="auto"/>
        </w:pBd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FB1277" w:rsidRDefault="00FB1277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FB1277">
        <w:rPr>
          <w:rFonts w:ascii="Times New Roman" w:hAnsi="Times New Roman"/>
          <w:b/>
          <w:sz w:val="24"/>
          <w:szCs w:val="24"/>
        </w:rPr>
        <w:t>Wypełnia Koordynator regionalny</w:t>
      </w:r>
    </w:p>
    <w:p w:rsidR="00FB1277" w:rsidRPr="00FB1277" w:rsidRDefault="00FB1277" w:rsidP="00FB12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Potwierdzam dostarczenie wszystkich wymaganych dokumentów i zakwalifikowanie uczestnika do udziału w konkursie.</w:t>
      </w:r>
    </w:p>
    <w:p w:rsidR="00FB1277" w:rsidRDefault="00FB1277" w:rsidP="00FB1277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EF8DA9" wp14:editId="781A7BE2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1277" w:rsidRDefault="00FB1277" w:rsidP="00FB12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F8DA9" id="Pole tekstowe 13" o:spid="_x0000_s1028" type="#_x0000_t202" style="position:absolute;left:0;text-align:left;margin-left:322.9pt;margin-top:.55pt;width:10.5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" fillcolor="white [3201]" strokecolor="black [3200]" strokeweight="2pt">
                <v:textbox>
                  <w:txbxContent>
                    <w:p w:rsidR="00FB1277" w:rsidRDefault="00FB1277" w:rsidP="00FB1277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0F9818" wp14:editId="104AA877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1277" w:rsidRDefault="00FB1277" w:rsidP="00FB1277"/>
                          <w:p w:rsidR="00FB1277" w:rsidRDefault="00FB1277" w:rsidP="00FB12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F9818" id="Pole tekstowe 14" o:spid="_x0000_s1029" type="#_x0000_t202" style="position:absolute;left:0;text-align:left;margin-left:73.15pt;margin-top:2.05pt;width:11.25pt;height:1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" fillcolor="white [3201]" strokecolor="black [3200]" strokeweight="2pt">
                <v:textbox>
                  <w:txbxContent>
                    <w:p w:rsidR="00FB1277" w:rsidRDefault="00FB1277" w:rsidP="00FB1277"/>
                    <w:p w:rsidR="00FB1277" w:rsidRDefault="00FB1277" w:rsidP="00FB1277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FB1277" w:rsidRDefault="00FB1277" w:rsidP="00FB127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FB1277" w:rsidRDefault="00FB1277" w:rsidP="00FB127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FB1277" w:rsidRDefault="00FB1277" w:rsidP="00FB1277">
      <w:pPr>
        <w:pStyle w:val="Akapitzlist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:rsidR="00FB1277" w:rsidRPr="00FB1277" w:rsidRDefault="00FB1277" w:rsidP="00FB1277">
      <w:pPr>
        <w:spacing w:after="0" w:line="360" w:lineRule="auto"/>
        <w:ind w:left="2832" w:firstLine="708"/>
        <w:jc w:val="center"/>
        <w:rPr>
          <w:rFonts w:ascii="Times New Roman" w:hAnsi="Times New Roman"/>
        </w:rPr>
      </w:pPr>
      <w:r w:rsidRPr="00FB1277">
        <w:rPr>
          <w:rFonts w:ascii="Times New Roman" w:hAnsi="Times New Roman"/>
        </w:rPr>
        <w:t>miejsce, data i podpis Koordynatora regionalnego</w:t>
      </w:r>
    </w:p>
    <w:p w:rsidR="00FB1277" w:rsidRDefault="00FB127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9811B4" w:rsidRDefault="00C271A7" w:rsidP="009811B4">
      <w:pPr>
        <w:pStyle w:val="Standard"/>
        <w:jc w:val="right"/>
        <w:rPr>
          <w:sz w:val="22"/>
          <w:szCs w:val="22"/>
        </w:rPr>
      </w:pPr>
      <w:r>
        <w:lastRenderedPageBreak/>
        <w:t xml:space="preserve"> </w:t>
      </w:r>
      <w:r w:rsidR="003E1D54" w:rsidRPr="00AC6EF0">
        <w:rPr>
          <w:sz w:val="22"/>
          <w:szCs w:val="22"/>
        </w:rPr>
        <w:t>Załącznik nr 2 do Regulaminu</w:t>
      </w:r>
    </w:p>
    <w:p w:rsidR="009811B4" w:rsidRDefault="009811B4" w:rsidP="009811B4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1B4" w:rsidRDefault="009811B4" w:rsidP="009811B4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01CB0">
        <w:rPr>
          <w:rFonts w:ascii="Times New Roman" w:hAnsi="Times New Roman"/>
          <w:b/>
          <w:sz w:val="24"/>
          <w:szCs w:val="24"/>
        </w:rPr>
        <w:t>Oświadczenie</w:t>
      </w:r>
    </w:p>
    <w:p w:rsidR="009811B4" w:rsidRDefault="009811B4" w:rsidP="009811B4">
      <w:pPr>
        <w:rPr>
          <w:rFonts w:ascii="Times New Roman" w:hAnsi="Times New Roman" w:cs="Times New Roman"/>
        </w:rPr>
      </w:pPr>
    </w:p>
    <w:p w:rsidR="009811B4" w:rsidRDefault="009811B4" w:rsidP="007E03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Ja, .......................................................................... </w:t>
      </w:r>
    </w:p>
    <w:p w:rsidR="007E03B4" w:rsidRPr="007E03B4" w:rsidRDefault="007E03B4" w:rsidP="007E03B4">
      <w:pPr>
        <w:suppressAutoHyphens/>
        <w:spacing w:after="0" w:line="240" w:lineRule="auto"/>
        <w:ind w:firstLine="708"/>
        <w:rPr>
          <w:rFonts w:ascii="Times New Roman" w:hAnsi="Times New Roman"/>
          <w:sz w:val="16"/>
          <w:szCs w:val="16"/>
        </w:rPr>
      </w:pPr>
      <w:r w:rsidRPr="007E03B4">
        <w:rPr>
          <w:rFonts w:ascii="Times New Roman" w:hAnsi="Times New Roman"/>
          <w:sz w:val="16"/>
          <w:szCs w:val="16"/>
        </w:rPr>
        <w:t>(imię i nazwisko nauczyciela/opiekuna)</w:t>
      </w:r>
    </w:p>
    <w:p w:rsidR="007E03B4" w:rsidRDefault="007E03B4" w:rsidP="009811B4">
      <w:pPr>
        <w:spacing w:line="292" w:lineRule="auto"/>
        <w:rPr>
          <w:rFonts w:ascii="Times New Roman" w:hAnsi="Times New Roman" w:cs="Times New Roman"/>
        </w:rPr>
      </w:pPr>
    </w:p>
    <w:p w:rsidR="009811B4" w:rsidRDefault="009811B4" w:rsidP="009811B4">
      <w:pPr>
        <w:spacing w:line="2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że:</w:t>
      </w:r>
    </w:p>
    <w:p w:rsidR="009811B4" w:rsidRDefault="009811B4" w:rsidP="009811B4">
      <w:pPr>
        <w:spacing w:line="29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nie zamieszkiwałam/-em w ostatnich 20 latach w innych państwach niż Rzeczpospolita Polska i państwo obywatelstwa.</w:t>
      </w:r>
    </w:p>
    <w:p w:rsidR="009811B4" w:rsidRDefault="009811B4" w:rsidP="009811B4">
      <w:pPr>
        <w:spacing w:line="29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272C3E">
        <w:rPr>
          <w:rFonts w:ascii="Times New Roman" w:hAnsi="Times New Roman" w:cs="Times New Roman"/>
        </w:rPr>
        <w:t>zamieszkiwałam/-em w ostatnich 20 latach w innych państwach niż Rzeczpospolita Polska i państwo obywatelstwa, a to w następujących państwach</w:t>
      </w:r>
      <w:r>
        <w:rPr>
          <w:rFonts w:ascii="Times New Roman" w:hAnsi="Times New Roman" w:cs="Times New Roman"/>
        </w:rPr>
        <w:t xml:space="preserve"> …………………………………………………………</w:t>
      </w:r>
    </w:p>
    <w:p w:rsidR="007E03B4" w:rsidRPr="00F01CB0" w:rsidRDefault="007E03B4" w:rsidP="007E03B4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1CB0">
        <w:rPr>
          <w:rFonts w:ascii="Times New Roman" w:hAnsi="Times New Roman"/>
          <w:b/>
          <w:sz w:val="24"/>
          <w:szCs w:val="24"/>
        </w:rPr>
        <w:t>Oświadczam, że jestem świadomy</w:t>
      </w:r>
      <w:r>
        <w:rPr>
          <w:rFonts w:ascii="Times New Roman" w:hAnsi="Times New Roman"/>
          <w:b/>
          <w:sz w:val="24"/>
          <w:szCs w:val="24"/>
        </w:rPr>
        <w:t>/-a</w:t>
      </w:r>
      <w:r w:rsidRPr="00F01CB0">
        <w:rPr>
          <w:rFonts w:ascii="Times New Roman" w:hAnsi="Times New Roman"/>
          <w:b/>
          <w:sz w:val="24"/>
          <w:szCs w:val="24"/>
        </w:rPr>
        <w:t xml:space="preserve"> odpowiedzialności karnej za złożenie fałszywego oświadczenia. </w:t>
      </w:r>
    </w:p>
    <w:p w:rsidR="009811B4" w:rsidRDefault="009811B4" w:rsidP="009811B4">
      <w:pPr>
        <w:spacing w:line="292" w:lineRule="auto"/>
        <w:rPr>
          <w:rFonts w:ascii="Times New Roman" w:hAnsi="Times New Roman" w:cs="Times New Roman"/>
        </w:rPr>
      </w:pPr>
    </w:p>
    <w:p w:rsidR="009811B4" w:rsidRDefault="009811B4" w:rsidP="009811B4">
      <w:pPr>
        <w:rPr>
          <w:rFonts w:ascii="Times New Roman" w:hAnsi="Times New Roman" w:cs="Times New Roman"/>
        </w:rPr>
      </w:pPr>
    </w:p>
    <w:p w:rsidR="009811B4" w:rsidRDefault="009811B4" w:rsidP="009811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…..…………………………...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…………………………………….</w:t>
      </w:r>
    </w:p>
    <w:p w:rsidR="00E0261C" w:rsidRPr="00F01CB0" w:rsidRDefault="009811B4" w:rsidP="00E0261C">
      <w:pPr>
        <w:suppressAutoHyphens/>
        <w:spacing w:after="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 xml:space="preserve">(miejscowość i data)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0261C">
        <w:rPr>
          <w:rFonts w:ascii="Times New Roman" w:hAnsi="Times New Roman" w:cs="Times New Roman"/>
        </w:rPr>
        <w:t xml:space="preserve">   </w:t>
      </w:r>
      <w:r w:rsidR="00E0261C" w:rsidRPr="00F01CB0">
        <w:rPr>
          <w:rFonts w:ascii="Times New Roman" w:hAnsi="Times New Roman"/>
          <w:i/>
          <w:sz w:val="24"/>
          <w:szCs w:val="24"/>
        </w:rPr>
        <w:t xml:space="preserve">(podpis </w:t>
      </w:r>
      <w:r w:rsidR="00E0261C">
        <w:rPr>
          <w:rFonts w:ascii="Times New Roman" w:hAnsi="Times New Roman"/>
          <w:i/>
          <w:sz w:val="24"/>
          <w:szCs w:val="24"/>
        </w:rPr>
        <w:t>opiekuna/nauczyciela</w:t>
      </w:r>
      <w:r w:rsidR="00E0261C" w:rsidRPr="00F01CB0">
        <w:rPr>
          <w:rFonts w:ascii="Times New Roman" w:hAnsi="Times New Roman"/>
          <w:i/>
          <w:sz w:val="24"/>
          <w:szCs w:val="24"/>
        </w:rPr>
        <w:t>)</w:t>
      </w:r>
    </w:p>
    <w:p w:rsidR="009811B4" w:rsidRDefault="009811B4" w:rsidP="00E0261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*Niepotrzebne skreślić</w:t>
      </w:r>
    </w:p>
    <w:p w:rsidR="009811B4" w:rsidRDefault="009811B4" w:rsidP="009811B4">
      <w:pPr>
        <w:spacing w:after="0" w:line="320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Jeżeli osoba zamieszkiwała w innym państwie niż Rzeczpospolita Polska i państwo obywatelstwa jest zobowiązany przedłożyć zaświadczenie z Krajowego Rejestru Karnego w zakresie przestępstw określonych w rozdziale XIX i XXV Kodeksu Karnego, w art. 189a i art. 207 Kodeksu Karnego oraz w ustawie z dnia 29 lipca 2005 r. o przeciwdziałaniu narkomanii (Dz. U. z 2023 r. poz. 172 oraz z 2022 r. poz. 2600), lub za odpowiadające tym przestępstwom czyny zabronione okre</w:t>
      </w:r>
      <w:r w:rsidR="008C012A">
        <w:rPr>
          <w:rFonts w:ascii="Times New Roman" w:hAnsi="Times New Roman" w:cs="Times New Roman"/>
          <w:sz w:val="18"/>
          <w:szCs w:val="18"/>
        </w:rPr>
        <w:t>ślone w przepisach prawa obcego.</w:t>
      </w:r>
    </w:p>
    <w:p w:rsidR="009811B4" w:rsidRDefault="009811B4" w:rsidP="009811B4">
      <w:pPr>
        <w:spacing w:after="0" w:line="320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Podstawa prawna: art. 21 ust. 5, ust. 7 i ust. 8 Ustawy o przeciwdziałaniu zagrożeniom przestępczością na tle seksualnym i ochronie małoletnich z dnia 13 maja 2016 r.. (Dz.U. z 202</w:t>
      </w:r>
      <w:r w:rsidR="007E03B4"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r. poz. </w:t>
      </w:r>
      <w:r w:rsidR="007E03B4">
        <w:rPr>
          <w:rFonts w:ascii="Times New Roman" w:hAnsi="Times New Roman" w:cs="Times New Roman"/>
          <w:sz w:val="18"/>
          <w:szCs w:val="18"/>
        </w:rPr>
        <w:t>560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E0261C" w:rsidRDefault="00E0261C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A2861" w:rsidRDefault="000A2861" w:rsidP="000A2861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01CB0">
        <w:rPr>
          <w:rFonts w:ascii="Times New Roman" w:hAnsi="Times New Roman"/>
          <w:b/>
          <w:sz w:val="24"/>
          <w:szCs w:val="24"/>
        </w:rPr>
        <w:lastRenderedPageBreak/>
        <w:t>Oświadczenie</w:t>
      </w:r>
    </w:p>
    <w:p w:rsidR="000A2861" w:rsidRDefault="000A2861" w:rsidP="000A2861">
      <w:pPr>
        <w:rPr>
          <w:rFonts w:ascii="Times New Roman" w:hAnsi="Times New Roman" w:cs="Times New Roman"/>
        </w:rPr>
      </w:pPr>
    </w:p>
    <w:p w:rsidR="000A2861" w:rsidRDefault="000A2861" w:rsidP="000A28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Ja, .......................................................................... </w:t>
      </w:r>
    </w:p>
    <w:p w:rsidR="000A2861" w:rsidRPr="007E03B4" w:rsidRDefault="000A2861" w:rsidP="000A2861">
      <w:pPr>
        <w:suppressAutoHyphens/>
        <w:spacing w:after="0" w:line="240" w:lineRule="auto"/>
        <w:ind w:firstLine="708"/>
        <w:rPr>
          <w:rFonts w:ascii="Times New Roman" w:hAnsi="Times New Roman"/>
          <w:sz w:val="16"/>
          <w:szCs w:val="16"/>
        </w:rPr>
      </w:pPr>
      <w:r w:rsidRPr="007E03B4">
        <w:rPr>
          <w:rFonts w:ascii="Times New Roman" w:hAnsi="Times New Roman"/>
          <w:sz w:val="16"/>
          <w:szCs w:val="16"/>
        </w:rPr>
        <w:t>(imię i nazwisko nauczyciela/opiekuna)</w:t>
      </w:r>
    </w:p>
    <w:p w:rsidR="000A2861" w:rsidRDefault="000A2861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0A2861" w:rsidRDefault="000A2861" w:rsidP="000A2861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zw. z  </w:t>
      </w:r>
      <w:r w:rsidRPr="007E03B4">
        <w:rPr>
          <w:rFonts w:ascii="Times New Roman" w:hAnsi="Times New Roman"/>
        </w:rPr>
        <w:t>art. 21 ust. 7 ustawy z dnia 13 maja 2016 r. o przeciwdziałaniu zagrożeniom przestępczością na tle seksualnym i ochronie małoletnich (</w:t>
      </w:r>
      <w:proofErr w:type="spellStart"/>
      <w:r w:rsidRPr="007E03B4">
        <w:rPr>
          <w:rFonts w:ascii="Times New Roman" w:hAnsi="Times New Roman"/>
        </w:rPr>
        <w:t>t.j</w:t>
      </w:r>
      <w:proofErr w:type="spellEnd"/>
      <w:r w:rsidRPr="007E03B4">
        <w:rPr>
          <w:rFonts w:ascii="Times New Roman" w:hAnsi="Times New Roman"/>
        </w:rPr>
        <w:t>. Dz.U. z 2024 r. poz. 560)</w:t>
      </w:r>
      <w:r>
        <w:rPr>
          <w:rFonts w:ascii="Times New Roman" w:hAnsi="Times New Roman"/>
        </w:rPr>
        <w:t xml:space="preserve"> podaję swoje dane osobowe celem pozyskania przez organizatora informacji, czy moje dane osobowe figurują w Rejestrze Sprawców Przestępstw na Tle Seksualnym lub w Rejestrze osób, w stosunku do których Państwowa Komisja do spraw przeciwdziałania wykorzystaniu seksualnemu małoletnich poniżej 15 lat wydała postanowienie o wpisie w Rejestrze.</w:t>
      </w:r>
    </w:p>
    <w:p w:rsidR="000A2861" w:rsidRDefault="000A2861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"/>
        <w:gridCol w:w="4337"/>
        <w:gridCol w:w="4389"/>
      </w:tblGrid>
      <w:tr w:rsidR="000A2861" w:rsidTr="000A2861">
        <w:tc>
          <w:tcPr>
            <w:tcW w:w="0" w:type="auto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PESEL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Pierwsze imię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Nazwisko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Nazwisko rodowe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ojca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Imię matki 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37" w:type="dxa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urodzenia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7" w:type="dxa"/>
          </w:tcPr>
          <w:p w:rsidR="007E03B4" w:rsidRDefault="000A2861" w:rsidP="000A286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Powód uzyskania informacji, w związku z którym zachodzi konieczność uzyskania informacji z Rejestru</w:t>
            </w:r>
          </w:p>
        </w:tc>
        <w:tc>
          <w:tcPr>
            <w:tcW w:w="4389" w:type="dxa"/>
          </w:tcPr>
          <w:p w:rsidR="007E03B4" w:rsidRDefault="000A2861" w:rsidP="000A2861">
            <w:pPr>
              <w:pStyle w:val="Standard"/>
              <w:autoSpaceDE w:val="0"/>
              <w:jc w:val="both"/>
            </w:pPr>
            <w:r>
              <w:t xml:space="preserve">Udział w konkursie </w:t>
            </w:r>
            <w:r w:rsidRPr="000A2861">
              <w:t xml:space="preserve">recytatorskim </w:t>
            </w:r>
            <w:r w:rsidRPr="000A2861">
              <w:rPr>
                <w:color w:val="000000"/>
              </w:rPr>
              <w:t>im. Wandy Półtawskiej</w:t>
            </w:r>
            <w:r>
              <w:rPr>
                <w:color w:val="000000"/>
              </w:rPr>
              <w:t xml:space="preserve"> </w:t>
            </w:r>
            <w:r w:rsidRPr="000A2861">
              <w:rPr>
                <w:bCs/>
                <w:color w:val="000000"/>
              </w:rPr>
              <w:t xml:space="preserve">„W kręgu poezji i prozy lagrowej więźniarek obozu KL </w:t>
            </w:r>
            <w:proofErr w:type="spellStart"/>
            <w:r w:rsidRPr="000A2861">
              <w:rPr>
                <w:bCs/>
                <w:color w:val="000000"/>
              </w:rPr>
              <w:t>Ravensbrück</w:t>
            </w:r>
            <w:proofErr w:type="spellEnd"/>
            <w:r w:rsidRPr="000A2861">
              <w:rPr>
                <w:bCs/>
                <w:color w:val="000000"/>
              </w:rPr>
              <w:t>”</w:t>
            </w:r>
            <w:r>
              <w:t xml:space="preserve">  </w:t>
            </w:r>
            <w:r w:rsidR="00E0261C">
              <w:t>oraz opieka nad uczestnikiem konkursu w trakcie wyjazdu (w przypadku wygranej)</w:t>
            </w:r>
          </w:p>
        </w:tc>
      </w:tr>
    </w:tbl>
    <w:p w:rsidR="009811B4" w:rsidRPr="00F01CB0" w:rsidRDefault="009811B4" w:rsidP="009811B4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811B4" w:rsidRPr="00F01CB0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  <w:b/>
          <w:color w:val="943634"/>
          <w:sz w:val="24"/>
          <w:szCs w:val="24"/>
        </w:rPr>
      </w:pPr>
    </w:p>
    <w:p w:rsidR="00E0261C" w:rsidRDefault="000A2861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0A2861">
        <w:rPr>
          <w:rFonts w:ascii="Times New Roman" w:hAnsi="Times New Roman"/>
          <w:b/>
          <w:sz w:val="24"/>
          <w:szCs w:val="24"/>
        </w:rPr>
        <w:t>Oświadczam, że wszystkie wyżej podane dane są zgodne ze stanem faktycznym.</w:t>
      </w:r>
    </w:p>
    <w:p w:rsidR="00E0261C" w:rsidRDefault="00E0261C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:rsidR="00E0261C" w:rsidRDefault="00E0261C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:rsidR="00E0261C" w:rsidRDefault="00E0261C" w:rsidP="00E02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…..…………………………...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…………………………………….</w:t>
      </w:r>
    </w:p>
    <w:p w:rsidR="00E0261C" w:rsidRDefault="00E0261C" w:rsidP="00E02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(miejscowość i data)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(czytelny podpis)</w:t>
      </w:r>
    </w:p>
    <w:p w:rsidR="009811B4" w:rsidRDefault="009811B4">
      <w:pPr>
        <w:spacing w:after="200" w:line="276" w:lineRule="auto"/>
        <w:rPr>
          <w:rFonts w:ascii="Times New Roman" w:hAnsi="Times New Roman"/>
          <w:b/>
          <w:color w:val="943634"/>
          <w:sz w:val="24"/>
          <w:szCs w:val="24"/>
        </w:rPr>
      </w:pPr>
      <w:r>
        <w:rPr>
          <w:rFonts w:ascii="Times New Roman" w:hAnsi="Times New Roman"/>
          <w:b/>
          <w:color w:val="943634"/>
          <w:sz w:val="24"/>
          <w:szCs w:val="24"/>
        </w:rPr>
        <w:br w:type="page"/>
      </w:r>
    </w:p>
    <w:p w:rsidR="009811B4" w:rsidRDefault="009811B4" w:rsidP="009811B4">
      <w:pPr>
        <w:pStyle w:val="Standard"/>
        <w:jc w:val="right"/>
        <w:rPr>
          <w:sz w:val="22"/>
          <w:szCs w:val="22"/>
        </w:rPr>
      </w:pPr>
    </w:p>
    <w:p w:rsidR="009811B4" w:rsidRDefault="009811B4" w:rsidP="009811B4">
      <w:pPr>
        <w:pStyle w:val="Standard"/>
        <w:jc w:val="right"/>
        <w:rPr>
          <w:sz w:val="22"/>
          <w:szCs w:val="22"/>
        </w:rPr>
      </w:pPr>
    </w:p>
    <w:p w:rsidR="009811B4" w:rsidRPr="007E03B4" w:rsidRDefault="009811B4" w:rsidP="009811B4">
      <w:pPr>
        <w:suppressAutoHyphens/>
        <w:spacing w:after="0" w:line="360" w:lineRule="auto"/>
        <w:rPr>
          <w:rFonts w:ascii="Times New Roman" w:hAnsi="Times New Roman"/>
        </w:rPr>
      </w:pPr>
      <w:r w:rsidRPr="007E03B4">
        <w:rPr>
          <w:rFonts w:ascii="Times New Roman" w:hAnsi="Times New Roman"/>
        </w:rPr>
        <w:t>………………………………………….</w:t>
      </w:r>
    </w:p>
    <w:p w:rsidR="009811B4" w:rsidRPr="007E03B4" w:rsidRDefault="009811B4" w:rsidP="009811B4">
      <w:pPr>
        <w:suppressAutoHyphens/>
        <w:spacing w:after="0" w:line="360" w:lineRule="auto"/>
        <w:rPr>
          <w:rFonts w:ascii="Times New Roman" w:hAnsi="Times New Roman"/>
        </w:rPr>
      </w:pPr>
      <w:r w:rsidRPr="007E03B4">
        <w:rPr>
          <w:rFonts w:ascii="Times New Roman" w:hAnsi="Times New Roman"/>
        </w:rPr>
        <w:t>(imię i nazwisko nauczyciela/opiekuna)</w:t>
      </w:r>
    </w:p>
    <w:p w:rsidR="009811B4" w:rsidRPr="007E03B4" w:rsidRDefault="009811B4" w:rsidP="009811B4">
      <w:pPr>
        <w:suppressAutoHyphens/>
        <w:spacing w:after="0" w:line="360" w:lineRule="auto"/>
        <w:jc w:val="center"/>
        <w:rPr>
          <w:rFonts w:ascii="Times New Roman" w:hAnsi="Times New Roman"/>
          <w:b/>
        </w:rPr>
      </w:pPr>
    </w:p>
    <w:p w:rsidR="009811B4" w:rsidRPr="007E03B4" w:rsidRDefault="009811B4" w:rsidP="009811B4">
      <w:pPr>
        <w:suppressAutoHyphens/>
        <w:spacing w:after="0" w:line="360" w:lineRule="auto"/>
        <w:jc w:val="center"/>
        <w:rPr>
          <w:rFonts w:ascii="Times New Roman" w:hAnsi="Times New Roman"/>
          <w:b/>
        </w:rPr>
      </w:pPr>
      <w:r w:rsidRPr="007E03B4">
        <w:rPr>
          <w:rFonts w:ascii="Times New Roman" w:hAnsi="Times New Roman"/>
          <w:b/>
        </w:rPr>
        <w:t>Oświadczenie</w:t>
      </w:r>
      <w:r w:rsidR="007E03B4" w:rsidRPr="007E03B4">
        <w:rPr>
          <w:rStyle w:val="Odwoanieprzypisudolnego"/>
          <w:rFonts w:ascii="Times New Roman" w:hAnsi="Times New Roman"/>
          <w:b/>
        </w:rPr>
        <w:footnoteReference w:customMarkFollows="1" w:id="2"/>
        <w:t>*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Na podstawie art. 21 ust. 7 ustawy z dnia 13 maja 2016 r. o przeciwdziałaniu zagrożeniom przestępczością na tle seksualnym i ochronie małoletnich (</w:t>
      </w:r>
      <w:proofErr w:type="spellStart"/>
      <w:r w:rsidRPr="007E03B4">
        <w:rPr>
          <w:rFonts w:ascii="Times New Roman" w:hAnsi="Times New Roman"/>
        </w:rPr>
        <w:t>t.j</w:t>
      </w:r>
      <w:proofErr w:type="spellEnd"/>
      <w:r w:rsidRPr="007E03B4">
        <w:rPr>
          <w:rFonts w:ascii="Times New Roman" w:hAnsi="Times New Roman"/>
        </w:rPr>
        <w:t>. Dz.U. z 2024 r. poz. 560) oświadczam, że kraj/e, w których zamieszkiwałem w ciągu ostatnich 20 lat: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1. …………………………………….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2. …………………………………….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 xml:space="preserve">nie prowadzą rejestrów karnych do celów działalności zawodowej lub </w:t>
      </w:r>
      <w:proofErr w:type="spellStart"/>
      <w:r w:rsidRPr="007E03B4">
        <w:rPr>
          <w:rFonts w:ascii="Times New Roman" w:hAnsi="Times New Roman"/>
        </w:rPr>
        <w:t>wolontariackiej</w:t>
      </w:r>
      <w:proofErr w:type="spellEnd"/>
      <w:r w:rsidRPr="007E03B4">
        <w:rPr>
          <w:rFonts w:ascii="Times New Roman" w:hAnsi="Times New Roman"/>
        </w:rPr>
        <w:t xml:space="preserve"> związanej z kontaktami z dziećmi. 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W związku z tym oświadczam, że nie byłam/em prawomocnie skazana/y w tym państwie za czyny zabronione odpowiadające przestępstwom określonym w:</w:t>
      </w:r>
    </w:p>
    <w:p w:rsidR="009811B4" w:rsidRPr="007E03B4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 xml:space="preserve">rozdziale XIX KK (art. 148–162 – przestępstwa przeciwko życiu i zdrowiu), </w:t>
      </w:r>
    </w:p>
    <w:p w:rsidR="009811B4" w:rsidRPr="007E03B4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rozdziale XXV KK (art. 197–204 – przestępstwa przeciwko wolności seksualnej i obyczajności),</w:t>
      </w:r>
    </w:p>
    <w:p w:rsidR="009811B4" w:rsidRPr="00F16CF5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  <w:lang w:val="en-US"/>
        </w:rPr>
      </w:pPr>
      <w:r w:rsidRPr="00F16CF5">
        <w:rPr>
          <w:rFonts w:ascii="Times New Roman" w:hAnsi="Times New Roman"/>
          <w:lang w:val="en-US"/>
        </w:rPr>
        <w:t>art. 189a KK (</w:t>
      </w:r>
      <w:proofErr w:type="spellStart"/>
      <w:r w:rsidRPr="00F16CF5">
        <w:rPr>
          <w:rFonts w:ascii="Times New Roman" w:hAnsi="Times New Roman"/>
          <w:lang w:val="en-US"/>
        </w:rPr>
        <w:t>handel</w:t>
      </w:r>
      <w:proofErr w:type="spellEnd"/>
      <w:r w:rsidRPr="00F16CF5">
        <w:rPr>
          <w:rFonts w:ascii="Times New Roman" w:hAnsi="Times New Roman"/>
          <w:lang w:val="en-US"/>
        </w:rPr>
        <w:t xml:space="preserve"> </w:t>
      </w:r>
      <w:proofErr w:type="spellStart"/>
      <w:r w:rsidRPr="00F16CF5">
        <w:rPr>
          <w:rFonts w:ascii="Times New Roman" w:hAnsi="Times New Roman"/>
          <w:lang w:val="en-US"/>
        </w:rPr>
        <w:t>ludźmi</w:t>
      </w:r>
      <w:proofErr w:type="spellEnd"/>
      <w:r w:rsidRPr="00F16CF5">
        <w:rPr>
          <w:rFonts w:ascii="Times New Roman" w:hAnsi="Times New Roman"/>
          <w:lang w:val="en-US"/>
        </w:rPr>
        <w:t>),</w:t>
      </w:r>
    </w:p>
    <w:p w:rsidR="009811B4" w:rsidRPr="007E03B4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 xml:space="preserve">art. 207 KK (znęcanie się) oraz w </w:t>
      </w:r>
    </w:p>
    <w:p w:rsidR="009811B4" w:rsidRPr="007E03B4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ustawie z 29.7.2005 r. o przeciwdziałaniu narkomanii.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 xml:space="preserve">Oświadczam ponadto, że nie wydano wobec mnie innego orzeczenia, w którym stwierdzono, że dopuściłam/em się takich czynów zabronionych, oraz że nie ma obowiązku wynikającego z orzeczenia sądu, innego uprawnionego organu lub ustawy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 </w:t>
      </w:r>
    </w:p>
    <w:p w:rsidR="009811B4" w:rsidRPr="007E03B4" w:rsidRDefault="009811B4" w:rsidP="007E03B4">
      <w:p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7E03B4">
        <w:rPr>
          <w:rFonts w:ascii="Times New Roman" w:hAnsi="Times New Roman"/>
          <w:b/>
        </w:rPr>
        <w:t xml:space="preserve">Oświadczam, że jestem świadomy/a odpowiedzialności karnej za złożenie fałszywego oświadczenia. </w:t>
      </w:r>
    </w:p>
    <w:p w:rsidR="009811B4" w:rsidRPr="00E84D2C" w:rsidRDefault="009811B4" w:rsidP="009811B4">
      <w:pPr>
        <w:suppressAutoHyphens/>
        <w:spacing w:after="0" w:line="360" w:lineRule="auto"/>
        <w:ind w:left="4956"/>
        <w:jc w:val="center"/>
        <w:rPr>
          <w:rFonts w:ascii="Times New Roman" w:hAnsi="Times New Roman"/>
          <w:sz w:val="24"/>
          <w:szCs w:val="24"/>
        </w:rPr>
      </w:pPr>
    </w:p>
    <w:p w:rsidR="009811B4" w:rsidRPr="00E84D2C" w:rsidRDefault="009811B4" w:rsidP="009811B4">
      <w:pPr>
        <w:suppressAutoHyphens/>
        <w:spacing w:after="0" w:line="36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E84D2C">
        <w:rPr>
          <w:rFonts w:ascii="Times New Roman" w:hAnsi="Times New Roman"/>
          <w:sz w:val="24"/>
          <w:szCs w:val="24"/>
        </w:rPr>
        <w:t>…………………………………….</w:t>
      </w:r>
    </w:p>
    <w:p w:rsidR="009811B4" w:rsidRPr="00E84D2C" w:rsidRDefault="009811B4" w:rsidP="009811B4">
      <w:pPr>
        <w:suppressAutoHyphens/>
        <w:spacing w:after="0" w:line="36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E84D2C">
        <w:rPr>
          <w:rFonts w:ascii="Times New Roman" w:hAnsi="Times New Roman"/>
          <w:sz w:val="24"/>
          <w:szCs w:val="24"/>
        </w:rPr>
        <w:t xml:space="preserve">(podpis </w:t>
      </w:r>
      <w:r>
        <w:rPr>
          <w:rFonts w:ascii="Times New Roman" w:hAnsi="Times New Roman"/>
          <w:sz w:val="24"/>
          <w:szCs w:val="24"/>
        </w:rPr>
        <w:t>opiekuna/nauczyciela</w:t>
      </w:r>
      <w:r w:rsidRPr="00E84D2C">
        <w:rPr>
          <w:rFonts w:ascii="Times New Roman" w:hAnsi="Times New Roman"/>
          <w:sz w:val="24"/>
          <w:szCs w:val="24"/>
        </w:rPr>
        <w:t>)</w:t>
      </w:r>
    </w:p>
    <w:p w:rsidR="007E03B4" w:rsidRDefault="007E03B4">
      <w:pPr>
        <w:spacing w:after="200" w:line="276" w:lineRule="auto"/>
        <w:rPr>
          <w:rFonts w:ascii="Times New Roman" w:eastAsia="Times New Roman" w:hAnsi="Times New Roman" w:cs="Times New Roman"/>
          <w:kern w:val="1"/>
          <w:lang w:eastAsia="zh-CN"/>
        </w:rPr>
      </w:pPr>
      <w:r>
        <w:rPr>
          <w:rFonts w:ascii="Times New Roman" w:eastAsia="Times New Roman" w:hAnsi="Times New Roman" w:cs="Times New Roman"/>
          <w:kern w:val="1"/>
          <w:lang w:eastAsia="zh-CN"/>
        </w:rPr>
        <w:br w:type="page"/>
      </w:r>
    </w:p>
    <w:p w:rsidR="009811B4" w:rsidRDefault="009811B4">
      <w:pPr>
        <w:spacing w:after="200" w:line="276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:rsidR="002C692D" w:rsidRPr="009811B4" w:rsidRDefault="009811B4" w:rsidP="009811B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1B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3</w:t>
      </w:r>
      <w:r w:rsidRPr="009811B4">
        <w:rPr>
          <w:rFonts w:ascii="Times New Roman" w:hAnsi="Times New Roman" w:cs="Times New Roman"/>
        </w:rPr>
        <w:t xml:space="preserve"> do Regulaminu</w:t>
      </w:r>
    </w:p>
    <w:p w:rsidR="009811B4" w:rsidRDefault="009811B4" w:rsidP="004F5DEE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F5DEE" w:rsidRPr="009A7CC3" w:rsidRDefault="004F5DEE" w:rsidP="004F5DEE">
      <w:pPr>
        <w:spacing w:after="0" w:line="360" w:lineRule="auto"/>
        <w:jc w:val="both"/>
        <w:rPr>
          <w:rFonts w:ascii="Times New Roman" w:hAnsi="Times New Roman"/>
          <w:b/>
        </w:rPr>
      </w:pPr>
      <w:r w:rsidRPr="009A7CC3">
        <w:rPr>
          <w:rFonts w:ascii="Times New Roman" w:hAnsi="Times New Roman"/>
          <w:b/>
        </w:rPr>
        <w:t>Zgody i oświadczenia</w:t>
      </w:r>
      <w:r w:rsidR="002C692D" w:rsidRPr="009A7CC3">
        <w:rPr>
          <w:rFonts w:ascii="Times New Roman" w:hAnsi="Times New Roman"/>
          <w:b/>
        </w:rPr>
        <w:t xml:space="preserve"> </w:t>
      </w:r>
      <w:r w:rsidR="002C692D" w:rsidRPr="009A7CC3">
        <w:rPr>
          <w:rFonts w:ascii="Times New Roman" w:hAnsi="Times New Roman"/>
          <w:b/>
          <w:lang w:eastAsia="pl-PL"/>
        </w:rPr>
        <w:t>Uczestnika pełnoletniego albo rodzica/opiekuna prawnego w przypadku Uczestnika niepełnoletniego</w:t>
      </w:r>
      <w:r w:rsidR="002C692D" w:rsidRPr="009A7CC3">
        <w:rPr>
          <w:rStyle w:val="Odwoanieprzypisudolnego"/>
          <w:rFonts w:ascii="Times New Roman" w:hAnsi="Times New Roman" w:cs="Times New Roman"/>
          <w:b/>
        </w:rPr>
        <w:t xml:space="preserve"> </w:t>
      </w:r>
      <w:r w:rsidR="00907CFE">
        <w:rPr>
          <w:rStyle w:val="Odwoanieprzypisudolnego"/>
          <w:rFonts w:ascii="Times New Roman" w:hAnsi="Times New Roman" w:cs="Times New Roman"/>
          <w:b/>
        </w:rPr>
        <w:footnoteReference w:customMarkFollows="1" w:id="3"/>
        <w:t>*</w:t>
      </w:r>
      <w:r w:rsidRPr="009A7CC3">
        <w:rPr>
          <w:rFonts w:ascii="Times New Roman" w:hAnsi="Times New Roman"/>
          <w:b/>
        </w:rPr>
        <w:t>:</w:t>
      </w:r>
    </w:p>
    <w:p w:rsidR="002C692D" w:rsidRPr="009A7CC3" w:rsidRDefault="002C692D" w:rsidP="004F5DEE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3E1D54" w:rsidRDefault="003E1D54" w:rsidP="003E1D5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Wyrażam zgodę na udział ……………………………………………………………………….</w:t>
      </w:r>
    </w:p>
    <w:p w:rsidR="003E1D54" w:rsidRPr="003E1D54" w:rsidRDefault="003E1D54" w:rsidP="003E1D5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</w:t>
      </w:r>
      <w:r>
        <w:rPr>
          <w:rFonts w:ascii="Times New Roman" w:hAnsi="Times New Roman"/>
          <w:sz w:val="18"/>
          <w:szCs w:val="18"/>
        </w:rPr>
        <w:t xml:space="preserve">imię i nazwisko uczestnika </w:t>
      </w:r>
    </w:p>
    <w:p w:rsidR="004F5DEE" w:rsidRPr="009A7CC3" w:rsidRDefault="003E1D54" w:rsidP="003E1D54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r>
        <w:t xml:space="preserve">w </w:t>
      </w:r>
      <w:r w:rsidRPr="003E1D54">
        <w:t xml:space="preserve">konkursie </w:t>
      </w:r>
      <w:r w:rsidRPr="003E1D54">
        <w:rPr>
          <w:color w:val="000000"/>
        </w:rPr>
        <w:t>recytatorskim</w:t>
      </w:r>
      <w:r w:rsidR="00F4768F">
        <w:rPr>
          <w:color w:val="000000"/>
        </w:rPr>
        <w:t xml:space="preserve"> </w:t>
      </w:r>
      <w:r w:rsidR="00F4768F" w:rsidRPr="00F4768F">
        <w:rPr>
          <w:bCs/>
          <w:color w:val="000000"/>
          <w:sz w:val="22"/>
          <w:szCs w:val="22"/>
        </w:rPr>
        <w:t xml:space="preserve">„W kręgu poezji i prozy lagrowej więźniarek obozu KL </w:t>
      </w:r>
      <w:proofErr w:type="spellStart"/>
      <w:r w:rsidR="00F4768F" w:rsidRPr="00F4768F">
        <w:rPr>
          <w:bCs/>
          <w:color w:val="000000"/>
          <w:sz w:val="22"/>
          <w:szCs w:val="22"/>
        </w:rPr>
        <w:t>Ravensbrück</w:t>
      </w:r>
      <w:proofErr w:type="spellEnd"/>
      <w:r w:rsidR="00F4768F" w:rsidRPr="00F4768F">
        <w:rPr>
          <w:bCs/>
          <w:color w:val="000000"/>
          <w:sz w:val="22"/>
          <w:szCs w:val="22"/>
        </w:rPr>
        <w:t>”</w:t>
      </w:r>
      <w:r w:rsidRPr="00F4768F">
        <w:rPr>
          <w:color w:val="000000"/>
          <w:sz w:val="22"/>
          <w:szCs w:val="22"/>
        </w:rPr>
        <w:t xml:space="preserve"> im. Wandy Półtawskiej</w:t>
      </w:r>
      <w:r w:rsidRPr="00F4768F">
        <w:rPr>
          <w:bCs/>
          <w:color w:val="000000"/>
          <w:sz w:val="22"/>
          <w:szCs w:val="22"/>
        </w:rPr>
        <w:t xml:space="preserve">. </w:t>
      </w:r>
      <w:r w:rsidR="004F5DEE" w:rsidRPr="009A7CC3">
        <w:rPr>
          <w:sz w:val="22"/>
          <w:szCs w:val="22"/>
        </w:rPr>
        <w:t>Oświadczam, że zapoznałem/</w:t>
      </w:r>
      <w:proofErr w:type="spellStart"/>
      <w:r w:rsidR="004F5DEE" w:rsidRPr="009A7CC3">
        <w:rPr>
          <w:sz w:val="22"/>
          <w:szCs w:val="22"/>
        </w:rPr>
        <w:t>am</w:t>
      </w:r>
      <w:proofErr w:type="spellEnd"/>
      <w:r w:rsidR="004F5DEE" w:rsidRPr="009A7CC3">
        <w:rPr>
          <w:sz w:val="22"/>
          <w:szCs w:val="22"/>
        </w:rPr>
        <w:t xml:space="preserve"> się z treścią regulaminu konkursu</w:t>
      </w:r>
      <w:r w:rsidR="009A7CC3" w:rsidRPr="009A7CC3">
        <w:rPr>
          <w:sz w:val="22"/>
          <w:szCs w:val="22"/>
        </w:rPr>
        <w:t xml:space="preserve"> </w:t>
      </w:r>
      <w:r w:rsidR="004F5DEE" w:rsidRPr="009A7CC3">
        <w:rPr>
          <w:sz w:val="22"/>
          <w:szCs w:val="22"/>
        </w:rPr>
        <w:t>i akceptuję jego warunki bez zastrzeżeń.</w:t>
      </w:r>
    </w:p>
    <w:p w:rsidR="004F5DEE" w:rsidRDefault="00225AD0" w:rsidP="00225AD0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AD0" w:rsidRDefault="00225A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" o:spid="_x0000_s1030" type="#_x0000_t202" style="position:absolute;left:0;text-align:left;margin-left:322.9pt;margin-top:.55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" fillcolor="white [3201]" strokecolor="black [3200]" strokeweight="2pt">
                <v:textbox>
                  <w:txbxContent>
                    <w:p w:rsidR="00225AD0" w:rsidRDefault="00225AD0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AD0" w:rsidRDefault="00225AD0"/>
                          <w:p w:rsidR="00225AD0" w:rsidRDefault="00225A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" o:spid="_x0000_s1031" type="#_x0000_t202" style="position:absolute;left:0;text-align:left;margin-left:73.15pt;margin-top:2.05pt;width:11.2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" fillcolor="white [3201]" strokecolor="black [3200]" strokeweight="2pt">
                <v:textbox>
                  <w:txbxContent>
                    <w:p w:rsidR="00225AD0" w:rsidRDefault="00225AD0"/>
                    <w:p w:rsidR="00225AD0" w:rsidRDefault="00225AD0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9A7CC3" w:rsidRDefault="009A7CC3" w:rsidP="00225AD0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A7CC3" w:rsidRPr="009A7CC3" w:rsidRDefault="009A7CC3" w:rsidP="009A7CC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A7CC3">
        <w:rPr>
          <w:rFonts w:ascii="Times New Roman" w:hAnsi="Times New Roman"/>
        </w:rPr>
        <w:t>Oświadczam, że zapoznałem/</w:t>
      </w:r>
      <w:proofErr w:type="spellStart"/>
      <w:r w:rsidRPr="009A7CC3">
        <w:rPr>
          <w:rFonts w:ascii="Times New Roman" w:hAnsi="Times New Roman"/>
        </w:rPr>
        <w:t>am</w:t>
      </w:r>
      <w:proofErr w:type="spellEnd"/>
      <w:r w:rsidRPr="009A7CC3">
        <w:rPr>
          <w:rFonts w:ascii="Times New Roman" w:hAnsi="Times New Roman"/>
        </w:rPr>
        <w:t xml:space="preserve"> się z treścią </w:t>
      </w:r>
      <w:r w:rsidRPr="009A7CC3">
        <w:rPr>
          <w:rFonts w:ascii="Times New Roman" w:hAnsi="Times New Roman" w:cs="Times New Roman"/>
        </w:rPr>
        <w:t xml:space="preserve">klauzuli informacyjnej dotyczącej przetwarzania danych osobowych stanowiącej załącznik nr </w:t>
      </w:r>
      <w:del w:id="1" w:author="Magdalena Piskała" w:date="2025-10-09T14:55:00Z">
        <w:r w:rsidR="002F371D" w:rsidDel="00B369D0">
          <w:rPr>
            <w:rFonts w:ascii="Times New Roman" w:hAnsi="Times New Roman" w:cs="Times New Roman"/>
          </w:rPr>
          <w:delText>3</w:delText>
        </w:r>
        <w:r w:rsidRPr="009A7CC3" w:rsidDel="00B369D0">
          <w:rPr>
            <w:rFonts w:ascii="Times New Roman" w:hAnsi="Times New Roman" w:cs="Times New Roman"/>
          </w:rPr>
          <w:delText xml:space="preserve"> </w:delText>
        </w:r>
      </w:del>
      <w:ins w:id="2" w:author="Magdalena Piskała" w:date="2025-10-09T14:55:00Z">
        <w:r w:rsidR="00B369D0">
          <w:rPr>
            <w:rFonts w:ascii="Times New Roman" w:hAnsi="Times New Roman" w:cs="Times New Roman"/>
          </w:rPr>
          <w:t>4</w:t>
        </w:r>
        <w:r w:rsidR="00B369D0" w:rsidRPr="009A7CC3">
          <w:rPr>
            <w:rFonts w:ascii="Times New Roman" w:hAnsi="Times New Roman" w:cs="Times New Roman"/>
          </w:rPr>
          <w:t xml:space="preserve"> </w:t>
        </w:r>
      </w:ins>
      <w:r w:rsidRPr="009A7CC3">
        <w:rPr>
          <w:rFonts w:ascii="Times New Roman" w:hAnsi="Times New Roman" w:cs="Times New Roman"/>
        </w:rPr>
        <w:t>do ww. regulaminu.</w:t>
      </w:r>
    </w:p>
    <w:p w:rsidR="009A7CC3" w:rsidRDefault="009A7CC3" w:rsidP="009A7CC3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3A90A3" wp14:editId="26CB7530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7CC3" w:rsidRDefault="009A7CC3" w:rsidP="009A7C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A90A3" id="Pole tekstowe 9" o:spid="_x0000_s1032" type="#_x0000_t202" style="position:absolute;left:0;text-align:left;margin-left:322.9pt;margin-top:.55pt;width:10.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" fillcolor="white [3201]" strokecolor="black [3200]" strokeweight="2pt">
                <v:textbox>
                  <w:txbxContent>
                    <w:p w:rsidR="009A7CC3" w:rsidRDefault="009A7CC3" w:rsidP="009A7C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5B8036" wp14:editId="5F528649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7CC3" w:rsidRDefault="009A7CC3" w:rsidP="009A7CC3"/>
                          <w:p w:rsidR="009A7CC3" w:rsidRDefault="009A7CC3" w:rsidP="009A7C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B8036" id="Pole tekstowe 10" o:spid="_x0000_s1033" type="#_x0000_t202" style="position:absolute;left:0;text-align:left;margin-left:73.15pt;margin-top:2.05pt;width:11.25pt;height:1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" fillcolor="white [3201]" strokecolor="black [3200]" strokeweight="2pt">
                <v:textbox>
                  <w:txbxContent>
                    <w:p w:rsidR="009A7CC3" w:rsidRDefault="009A7CC3" w:rsidP="009A7CC3"/>
                    <w:p w:rsidR="009A7CC3" w:rsidRDefault="009A7CC3" w:rsidP="009A7C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225AD0" w:rsidRDefault="00225AD0" w:rsidP="004F5DEE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0CC5" w:rsidRPr="009A7CC3" w:rsidRDefault="004F5DEE" w:rsidP="00F20CC5">
      <w:pPr>
        <w:spacing w:after="0" w:line="360" w:lineRule="auto"/>
        <w:jc w:val="both"/>
        <w:rPr>
          <w:rFonts w:ascii="Times New Roman" w:hAnsi="Times New Roman"/>
        </w:rPr>
      </w:pPr>
      <w:r w:rsidRPr="009A7CC3">
        <w:rPr>
          <w:rFonts w:ascii="Times New Roman" w:hAnsi="Times New Roman"/>
        </w:rPr>
        <w:t xml:space="preserve">Wyrażam zgodę na umieszczenie moich/mojego dziecka danych osobowych w bazie danych organizatorów konkursu oraz ich przetwarzanie, zgodnie z Rozporządzeniem Parlamentu Europejskiego i Rady (UE) 2016/679 z dnia 27 kwietnia 2016 r. w sprawie ochrony osób fizycznych w związku z przetwarzaniem danych osobowych i w sprawie swobodnego przepływu takich danych oraz uchylenia dyrektywy 95/46/WE (określane jako „RODO”), w celu przeprowadzenia konkursu oraz dalszego wykorzystania </w:t>
      </w:r>
      <w:r w:rsidR="002C692D" w:rsidRPr="009A7CC3">
        <w:rPr>
          <w:rFonts w:ascii="Times New Roman" w:hAnsi="Times New Roman"/>
        </w:rPr>
        <w:t>Utworu</w:t>
      </w:r>
      <w:r w:rsidRPr="009A7CC3">
        <w:rPr>
          <w:rFonts w:ascii="Times New Roman" w:hAnsi="Times New Roman"/>
        </w:rPr>
        <w:t>.</w:t>
      </w:r>
    </w:p>
    <w:p w:rsidR="00F20CC5" w:rsidRDefault="00F20CC5" w:rsidP="00F20CC5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9BA84" wp14:editId="06350125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BA84" id="Pole tekstowe 2" o:spid="_x0000_s1034" type="#_x0000_t202" style="position:absolute;left:0;text-align:left;margin-left:322.9pt;margin-top:.55pt;width:10.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799BD8" wp14:editId="665C782C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99BD8" id="Pole tekstowe 3" o:spid="_x0000_s1035" type="#_x0000_t202" style="position:absolute;left:0;text-align:left;margin-left:73.15pt;margin-top:2.05pt;width:11.25pt;height:1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" fillcolor="white [3201]" strokecolor="black [3200]" strokeweight="2pt">
                <v:textbox>
                  <w:txbxContent>
                    <w:p w:rsidR="00F20CC5" w:rsidRDefault="00F20CC5" w:rsidP="00F20CC5"/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4F5DEE" w:rsidRPr="00F20CC5" w:rsidRDefault="004F5DEE" w:rsidP="00F20CC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20CC5" w:rsidRPr="009A7CC3" w:rsidRDefault="004F5DEE" w:rsidP="00F20CC5">
      <w:pPr>
        <w:spacing w:after="0" w:line="360" w:lineRule="auto"/>
        <w:jc w:val="both"/>
        <w:rPr>
          <w:rFonts w:ascii="Times New Roman" w:hAnsi="Times New Roman"/>
        </w:rPr>
      </w:pPr>
      <w:r w:rsidRPr="009A7CC3">
        <w:rPr>
          <w:rFonts w:ascii="Times New Roman" w:hAnsi="Times New Roman"/>
        </w:rPr>
        <w:t>Wyrażam zgodę na podawanie przez organizatorów do publicznej wiadomości informacji dot. mojego dziecka – uczestnika konkursu: imienia i nazwiska, wieku, szkoły.</w:t>
      </w:r>
    </w:p>
    <w:p w:rsidR="00F20CC5" w:rsidRDefault="00F20CC5" w:rsidP="00F20CC5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9BA84" wp14:editId="06350125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BA84" id="Pole tekstowe 4" o:spid="_x0000_s1036" type="#_x0000_t202" style="position:absolute;left:0;text-align:left;margin-left:322.9pt;margin-top:.55pt;width:10.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799BD8" wp14:editId="665C782C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99BD8" id="Pole tekstowe 5" o:spid="_x0000_s1037" type="#_x0000_t202" style="position:absolute;left:0;text-align:left;margin-left:73.15pt;margin-top:2.05pt;width:11.2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4F5DEE" w:rsidRPr="00F20CC5" w:rsidRDefault="004F5DEE" w:rsidP="00F20CC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20CC5" w:rsidRPr="009A7CC3" w:rsidRDefault="004F5DEE" w:rsidP="00F20CC5">
      <w:pPr>
        <w:spacing w:after="0" w:line="360" w:lineRule="auto"/>
        <w:jc w:val="both"/>
        <w:rPr>
          <w:rFonts w:ascii="Times New Roman" w:hAnsi="Times New Roman"/>
        </w:rPr>
      </w:pPr>
      <w:r w:rsidRPr="009A7CC3">
        <w:rPr>
          <w:rFonts w:ascii="Times New Roman" w:hAnsi="Times New Roman"/>
        </w:rPr>
        <w:t xml:space="preserve">Wyrażam zgodę na nieodpłatne rozpowszechnianie </w:t>
      </w:r>
      <w:r w:rsidR="003E1D54">
        <w:rPr>
          <w:rFonts w:ascii="Times New Roman" w:hAnsi="Times New Roman"/>
        </w:rPr>
        <w:t>mojego wizerunku/</w:t>
      </w:r>
      <w:r w:rsidRPr="009A7CC3">
        <w:rPr>
          <w:rFonts w:ascii="Times New Roman" w:hAnsi="Times New Roman"/>
        </w:rPr>
        <w:t>wizerunku mojego dziecka – uczestnika Konkursu, zgodnie z art. 81 ust. 1 ustawy o prawie autorskim i prawach pokrewnych, w jakiejkolwiek formie w materiale zdjęciowym</w:t>
      </w:r>
      <w:r w:rsidR="003E1D54">
        <w:rPr>
          <w:rFonts w:ascii="Times New Roman" w:hAnsi="Times New Roman"/>
        </w:rPr>
        <w:t xml:space="preserve"> i filmowym</w:t>
      </w:r>
      <w:r w:rsidRPr="009A7CC3">
        <w:rPr>
          <w:rFonts w:ascii="Times New Roman" w:hAnsi="Times New Roman"/>
        </w:rPr>
        <w:t xml:space="preserve">, </w:t>
      </w:r>
      <w:r w:rsidR="003E1D54">
        <w:rPr>
          <w:rFonts w:ascii="Times New Roman" w:hAnsi="Times New Roman"/>
        </w:rPr>
        <w:t xml:space="preserve">materiale zarejestrowanym w związku z organizacją i przebiegiem konkursu, w tym z odbiorem nagrody – wyjazdem edukacyjnym, w celu </w:t>
      </w:r>
      <w:r w:rsidR="003E1D54">
        <w:rPr>
          <w:rFonts w:ascii="Times New Roman" w:hAnsi="Times New Roman"/>
        </w:rPr>
        <w:lastRenderedPageBreak/>
        <w:t>zamieszczenia relacji z wydarzenia na</w:t>
      </w:r>
      <w:r w:rsidRPr="009A7CC3">
        <w:rPr>
          <w:rFonts w:ascii="Times New Roman" w:hAnsi="Times New Roman"/>
        </w:rPr>
        <w:t xml:space="preserve"> stronach internetowych Organizatorów, mediach i oficjalnych profilach w mediach społecznościowych prowadzonych przez Organizatorów.</w:t>
      </w:r>
    </w:p>
    <w:p w:rsidR="00F20CC5" w:rsidRDefault="00F20CC5" w:rsidP="00F20CC5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9BA84" wp14:editId="06350125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BA84" id="Pole tekstowe 7" o:spid="_x0000_s1038" type="#_x0000_t202" style="position:absolute;left:0;text-align:left;margin-left:322.9pt;margin-top:.55pt;width:10.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799BD8" wp14:editId="665C782C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99BD8" id="Pole tekstowe 8" o:spid="_x0000_s1039" type="#_x0000_t202" style="position:absolute;left:0;text-align:left;margin-left:73.15pt;margin-top:2.05pt;width:11.25pt;height:1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F20CC5" w:rsidRDefault="00F20CC5" w:rsidP="00F20CC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A7CC3" w:rsidRDefault="004F5DEE" w:rsidP="00351A77">
      <w:pPr>
        <w:pStyle w:val="Akapitzlist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 </w:t>
      </w:r>
    </w:p>
    <w:p w:rsidR="004F5DEE" w:rsidRPr="00351A77" w:rsidRDefault="009A7CC3" w:rsidP="009A7CC3">
      <w:pPr>
        <w:pStyle w:val="Akapitzlist"/>
        <w:spacing w:after="0" w:line="360" w:lineRule="auto"/>
        <w:ind w:left="2124"/>
        <w:jc w:val="center"/>
        <w:rPr>
          <w:rFonts w:ascii="Times New Roman" w:hAnsi="Times New Roman"/>
          <w:sz w:val="24"/>
          <w:szCs w:val="24"/>
        </w:rPr>
        <w:sectPr w:rsidR="004F5DEE" w:rsidRPr="00351A77">
          <w:footnotePr>
            <w:numFmt w:val="chicago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9A7CC3">
        <w:rPr>
          <w:rFonts w:ascii="Times New Roman" w:hAnsi="Times New Roman"/>
          <w:sz w:val="24"/>
          <w:szCs w:val="24"/>
        </w:rPr>
        <w:t xml:space="preserve">miejsce, data i podpis </w:t>
      </w:r>
      <w:r w:rsidRPr="009A7CC3">
        <w:rPr>
          <w:rFonts w:ascii="Times New Roman" w:hAnsi="Times New Roman"/>
          <w:lang w:eastAsia="pl-PL"/>
        </w:rPr>
        <w:t xml:space="preserve"> </w:t>
      </w:r>
      <w:r w:rsidR="00351A77" w:rsidRPr="009A7CC3">
        <w:rPr>
          <w:rFonts w:ascii="Times New Roman" w:hAnsi="Times New Roman"/>
          <w:lang w:eastAsia="pl-PL"/>
        </w:rPr>
        <w:t xml:space="preserve">Uczestnika pełnoletniego </w:t>
      </w:r>
      <w:r w:rsidR="00F20CC5" w:rsidRPr="009A7CC3">
        <w:rPr>
          <w:rFonts w:ascii="Times New Roman" w:hAnsi="Times New Roman"/>
          <w:lang w:eastAsia="pl-PL"/>
        </w:rPr>
        <w:br/>
      </w:r>
      <w:r>
        <w:rPr>
          <w:rFonts w:ascii="Times New Roman" w:hAnsi="Times New Roman"/>
          <w:lang w:eastAsia="pl-PL"/>
        </w:rPr>
        <w:t xml:space="preserve">       </w:t>
      </w:r>
      <w:r w:rsidR="00351A77" w:rsidRPr="009A7CC3">
        <w:rPr>
          <w:rFonts w:ascii="Times New Roman" w:hAnsi="Times New Roman"/>
          <w:lang w:eastAsia="pl-PL"/>
        </w:rPr>
        <w:t>lub rodzica/opiekuna prawnego w przypadku Uczestnika niepełnoletni</w:t>
      </w:r>
      <w:r w:rsidR="00F20CC5" w:rsidRPr="009A7CC3">
        <w:rPr>
          <w:rFonts w:ascii="Times New Roman" w:hAnsi="Times New Roman"/>
          <w:lang w:eastAsia="pl-PL"/>
        </w:rPr>
        <w:t>ego</w:t>
      </w:r>
    </w:p>
    <w:p w:rsidR="00BA5C0F" w:rsidRPr="00567C0E" w:rsidRDefault="00567C0E" w:rsidP="00567C0E">
      <w:pPr>
        <w:pStyle w:val="Standard"/>
        <w:jc w:val="right"/>
        <w:rPr>
          <w:color w:val="FF0000"/>
          <w:sz w:val="22"/>
          <w:szCs w:val="22"/>
        </w:rPr>
      </w:pPr>
      <w:r w:rsidRPr="00FB1277">
        <w:rPr>
          <w:sz w:val="22"/>
          <w:szCs w:val="22"/>
        </w:rPr>
        <w:lastRenderedPageBreak/>
        <w:t xml:space="preserve">Załącznik nr </w:t>
      </w:r>
      <w:r w:rsidR="008C012A" w:rsidRPr="00FB1277">
        <w:rPr>
          <w:sz w:val="22"/>
          <w:szCs w:val="22"/>
        </w:rPr>
        <w:t>4</w:t>
      </w:r>
      <w:r w:rsidRPr="00FB1277">
        <w:rPr>
          <w:sz w:val="22"/>
          <w:szCs w:val="22"/>
        </w:rPr>
        <w:t xml:space="preserve"> do Regulaminu</w:t>
      </w:r>
    </w:p>
    <w:p w:rsidR="00C61AC4" w:rsidRDefault="00C61AC4" w:rsidP="00280EB2">
      <w:pPr>
        <w:ind w:hanging="142"/>
        <w:jc w:val="center"/>
        <w:rPr>
          <w:rFonts w:ascii="Times New Roman" w:hAnsi="Times New Roman" w:cs="Times New Roman"/>
          <w:b/>
        </w:rPr>
      </w:pPr>
    </w:p>
    <w:p w:rsidR="008C012A" w:rsidRDefault="00280EB2" w:rsidP="008C012A">
      <w:pPr>
        <w:spacing w:after="0"/>
        <w:ind w:hanging="142"/>
        <w:jc w:val="center"/>
        <w:rPr>
          <w:rFonts w:ascii="Times New Roman" w:hAnsi="Times New Roman" w:cs="Times New Roman"/>
          <w:b/>
        </w:rPr>
      </w:pPr>
      <w:r w:rsidRPr="00280EB2">
        <w:rPr>
          <w:rFonts w:ascii="Times New Roman" w:hAnsi="Times New Roman" w:cs="Times New Roman"/>
          <w:b/>
        </w:rPr>
        <w:t xml:space="preserve">Klauzula informacyjna </w:t>
      </w:r>
    </w:p>
    <w:p w:rsidR="008C012A" w:rsidRDefault="008C012A" w:rsidP="008C012A">
      <w:pPr>
        <w:spacing w:after="0"/>
        <w:ind w:hanging="142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 w:cs="Times New Roman"/>
          <w:b/>
        </w:rPr>
        <w:t xml:space="preserve">dla </w:t>
      </w:r>
      <w:r w:rsidRPr="009A7CC3">
        <w:rPr>
          <w:rFonts w:ascii="Times New Roman" w:hAnsi="Times New Roman"/>
          <w:b/>
          <w:lang w:eastAsia="pl-PL"/>
        </w:rPr>
        <w:t xml:space="preserve">Uczestnika pełnoletniego albo rodzica/opiekuna prawnego </w:t>
      </w:r>
    </w:p>
    <w:p w:rsidR="00280EB2" w:rsidRDefault="008C012A" w:rsidP="008C012A">
      <w:pPr>
        <w:spacing w:after="0"/>
        <w:ind w:hanging="142"/>
        <w:jc w:val="center"/>
        <w:rPr>
          <w:rFonts w:ascii="Times New Roman" w:hAnsi="Times New Roman" w:cs="Times New Roman"/>
          <w:b/>
          <w:bCs/>
        </w:rPr>
      </w:pPr>
      <w:r w:rsidRPr="009A7CC3">
        <w:rPr>
          <w:rFonts w:ascii="Times New Roman" w:hAnsi="Times New Roman"/>
          <w:b/>
          <w:lang w:eastAsia="pl-PL"/>
        </w:rPr>
        <w:t>w przypadku Uczestnika niepełnoletniego</w:t>
      </w:r>
    </w:p>
    <w:p w:rsidR="008C012A" w:rsidRPr="00280EB2" w:rsidRDefault="008C012A" w:rsidP="00280EB2">
      <w:pPr>
        <w:ind w:hanging="142"/>
        <w:jc w:val="center"/>
        <w:rPr>
          <w:rFonts w:ascii="Times New Roman" w:eastAsia="Times New Roman" w:hAnsi="Times New Roman" w:cs="Times New Roman"/>
          <w:b/>
          <w:bCs/>
        </w:rPr>
      </w:pPr>
    </w:p>
    <w:p w:rsidR="00280EB2" w:rsidRPr="00280EB2" w:rsidRDefault="00280EB2" w:rsidP="00280EB2">
      <w:pPr>
        <w:ind w:hanging="142"/>
        <w:jc w:val="center"/>
        <w:rPr>
          <w:rFonts w:ascii="Times New Roman" w:hAnsi="Times New Roman" w:cs="Times New Roman"/>
          <w:b/>
          <w:i/>
        </w:rPr>
      </w:pPr>
    </w:p>
    <w:p w:rsidR="00280EB2" w:rsidRPr="00C61AC4" w:rsidRDefault="00280EB2" w:rsidP="00280EB2">
      <w:pPr>
        <w:jc w:val="both"/>
        <w:rPr>
          <w:rFonts w:ascii="Times New Roman" w:hAnsi="Times New Roman" w:cs="Times New Roman"/>
          <w:bCs/>
        </w:rPr>
      </w:pPr>
      <w:r w:rsidRPr="00C61AC4">
        <w:rPr>
          <w:rFonts w:ascii="Times New Roman" w:hAnsi="Times New Roman" w:cs="Times New Roman"/>
          <w:color w:val="000000" w:themeColor="text1"/>
        </w:rPr>
        <w:t xml:space="preserve">Dane osobowe </w:t>
      </w:r>
      <w:r w:rsidRPr="00C61AC4">
        <w:rPr>
          <w:rFonts w:ascii="Times New Roman" w:hAnsi="Times New Roman" w:cs="Times New Roman"/>
        </w:rPr>
        <w:t>przetwarzane będą w</w:t>
      </w:r>
      <w:r w:rsidRPr="00C61AC4">
        <w:rPr>
          <w:rFonts w:ascii="Times New Roman" w:hAnsi="Times New Roman" w:cs="Times New Roman"/>
          <w:iCs/>
        </w:rPr>
        <w:t xml:space="preserve"> celach związanych z organizacją i przebiegiem </w:t>
      </w:r>
      <w:r w:rsidRPr="00C61AC4">
        <w:rPr>
          <w:rFonts w:ascii="Times New Roman" w:hAnsi="Times New Roman" w:cs="Times New Roman"/>
          <w:iCs/>
        </w:rPr>
        <w:br/>
      </w:r>
      <w:r w:rsidR="00584475">
        <w:rPr>
          <w:rFonts w:ascii="Times New Roman" w:hAnsi="Times New Roman" w:cs="Times New Roman"/>
          <w:bCs/>
        </w:rPr>
        <w:t>X</w:t>
      </w:r>
      <w:r w:rsidR="001020A6">
        <w:rPr>
          <w:rFonts w:ascii="Times New Roman" w:hAnsi="Times New Roman" w:cs="Times New Roman"/>
          <w:bCs/>
        </w:rPr>
        <w:t>I</w:t>
      </w:r>
      <w:r w:rsidR="00F4768F">
        <w:rPr>
          <w:rFonts w:ascii="Times New Roman" w:hAnsi="Times New Roman" w:cs="Times New Roman"/>
          <w:bCs/>
        </w:rPr>
        <w:t>I</w:t>
      </w:r>
      <w:r w:rsidRPr="00C61AC4">
        <w:rPr>
          <w:rFonts w:ascii="Times New Roman" w:hAnsi="Times New Roman" w:cs="Times New Roman"/>
          <w:bCs/>
        </w:rPr>
        <w:t xml:space="preserve"> Ogólnopolskiego Konkursu Recytatorskiego</w:t>
      </w:r>
      <w:r w:rsidR="001020A6">
        <w:rPr>
          <w:rFonts w:ascii="Times New Roman" w:hAnsi="Times New Roman" w:cs="Times New Roman"/>
          <w:bCs/>
        </w:rPr>
        <w:t xml:space="preserve"> im. Wandy Półtawskiej</w:t>
      </w:r>
      <w:r w:rsidRPr="00C61AC4">
        <w:rPr>
          <w:rFonts w:ascii="Times New Roman" w:hAnsi="Times New Roman" w:cs="Times New Roman"/>
          <w:bCs/>
        </w:rPr>
        <w:t xml:space="preserve"> „W kręgu poezji i prozy lagrowej więźniarek obozu KL </w:t>
      </w:r>
      <w:proofErr w:type="spellStart"/>
      <w:r w:rsidRPr="00C61AC4">
        <w:rPr>
          <w:rFonts w:ascii="Times New Roman" w:hAnsi="Times New Roman" w:cs="Times New Roman"/>
          <w:bCs/>
        </w:rPr>
        <w:t>Ravensbrück</w:t>
      </w:r>
      <w:proofErr w:type="spellEnd"/>
      <w:r w:rsidRPr="00C61AC4">
        <w:rPr>
          <w:rFonts w:ascii="Times New Roman" w:hAnsi="Times New Roman" w:cs="Times New Roman"/>
          <w:bCs/>
        </w:rPr>
        <w:t xml:space="preserve">” </w:t>
      </w:r>
      <w:r w:rsidRPr="00C61AC4">
        <w:rPr>
          <w:rFonts w:ascii="Times New Roman" w:hAnsi="Times New Roman" w:cs="Times New Roman"/>
          <w:iCs/>
        </w:rPr>
        <w:t>oraz innych działań mających na celu realizację zadań ustawowych IPN-</w:t>
      </w:r>
      <w:proofErr w:type="spellStart"/>
      <w:r w:rsidRPr="00C61AC4">
        <w:rPr>
          <w:rFonts w:ascii="Times New Roman" w:hAnsi="Times New Roman" w:cs="Times New Roman"/>
          <w:iCs/>
        </w:rPr>
        <w:t>KŚZpNP</w:t>
      </w:r>
      <w:proofErr w:type="spellEnd"/>
      <w:r w:rsidRPr="00C61AC4">
        <w:rPr>
          <w:rFonts w:ascii="Times New Roman" w:hAnsi="Times New Roman" w:cs="Times New Roman"/>
          <w:iCs/>
        </w:rPr>
        <w:t>.</w:t>
      </w:r>
    </w:p>
    <w:p w:rsidR="00280EB2" w:rsidRPr="00C61AC4" w:rsidRDefault="00280EB2" w:rsidP="00280EB2">
      <w:pPr>
        <w:jc w:val="both"/>
        <w:rPr>
          <w:rFonts w:ascii="Times New Roman" w:hAnsi="Times New Roman" w:cs="Times New Roman"/>
        </w:rPr>
      </w:pPr>
      <w:r w:rsidRPr="00C61AC4">
        <w:rPr>
          <w:rFonts w:ascii="Times New Roman" w:hAnsi="Times New Roman" w:cs="Times New Roman"/>
        </w:rPr>
        <w:t>Podstawą prawną przetwarzania danych osobowych jest zgoda na przetwarzanie danych osobowych we wskazanych wyżej celach wyrażona pr</w:t>
      </w:r>
      <w:r w:rsidR="00F4768F">
        <w:rPr>
          <w:rFonts w:ascii="Times New Roman" w:hAnsi="Times New Roman" w:cs="Times New Roman"/>
        </w:rPr>
        <w:t xml:space="preserve">zez osobę, której dane dotyczą  </w:t>
      </w:r>
      <w:r w:rsidRPr="00C61AC4">
        <w:rPr>
          <w:rFonts w:ascii="Times New Roman" w:hAnsi="Times New Roman" w:cs="Times New Roman"/>
        </w:rPr>
        <w:t>(art. 6 ust. 1 lit. a Rozporządzenia Parlamentu Europejskiego i Rady (UE) 2016/679 z dnia 27 kwietnia 2016 r. w sprawie ochrony osób fizycznych w związku z przetwarzaniem danych osobowych i w sprawie swobodnego przepływu takich danych oraz uchylenia dyrektywy 95/46/WE, zwanego dalej „RODO”), umowa (regulaminu konkursu), której stroną jest osoba, której dane dotyczą (art. 6 ust. 1 lit. b RODO) oraz interes publiczny (art. 6 ust. 1 lit. e RODO).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proofErr w:type="spellStart"/>
      <w:r w:rsidRPr="00C61AC4">
        <w:rPr>
          <w:sz w:val="22"/>
          <w:szCs w:val="22"/>
        </w:rPr>
        <w:t>Współadministratorami</w:t>
      </w:r>
      <w:proofErr w:type="spellEnd"/>
      <w:r w:rsidRPr="00C61AC4">
        <w:rPr>
          <w:sz w:val="22"/>
          <w:szCs w:val="22"/>
        </w:rPr>
        <w:t xml:space="preserve"> Pani/Pana</w:t>
      </w:r>
      <w:r w:rsidR="00A177BA" w:rsidRPr="00C61AC4">
        <w:rPr>
          <w:sz w:val="22"/>
          <w:szCs w:val="22"/>
        </w:rPr>
        <w:t>/dziecka</w:t>
      </w:r>
      <w:r w:rsidRPr="00C61AC4">
        <w:rPr>
          <w:sz w:val="22"/>
          <w:szCs w:val="22"/>
        </w:rPr>
        <w:t xml:space="preserve"> danych osobowych są: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- Prezes Instytutu Pamięci Narodowej - Komisji Ścigania Zbrodni przeciwko Narodowi Polskiemu z siedzibą w Warszawie, adres: ul. Kurtyki 1, 02-676 Warszawa – w odniesieniu do organizatora: Instytutu Pamięci Narodowej - Komisji Ścigania Zbrodni przeciwko Narodowi Polskiemu,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- Prezydent Miasta Ruda Śląska z siedzibą w Rudzie Śląskiej (41-709), Plac Jana Pawła II 6 – w odniesieniu do organizatora Miasta Ruda Śląska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proofErr w:type="spellStart"/>
      <w:r w:rsidRPr="00C61AC4">
        <w:rPr>
          <w:sz w:val="22"/>
          <w:szCs w:val="22"/>
        </w:rPr>
        <w:t>Współadministratorzy</w:t>
      </w:r>
      <w:proofErr w:type="spellEnd"/>
      <w:r w:rsidRPr="00C61AC4">
        <w:rPr>
          <w:sz w:val="22"/>
          <w:szCs w:val="22"/>
        </w:rPr>
        <w:t xml:space="preserve"> danych osobowych zapewniają odpowiednie technologiczne, fizyczne, administracyjne i proceduralne środki ochrony danych, w celu ochrony i zapewnienia poufności, poprawności i dostępności przetwarzanych danych osobowych, jak również ochrony przed nieuprawnionym wykorzystaniem lub nieuprawnionym dostępem do danych osobowych oraz ochrony przed naruszeniem bezpieczeństwa danych osobowych. 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Dane kontaktowe inspektorów ochrony danych: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- w IPN-</w:t>
      </w:r>
      <w:proofErr w:type="spellStart"/>
      <w:r w:rsidRPr="00C61AC4">
        <w:rPr>
          <w:sz w:val="22"/>
          <w:szCs w:val="22"/>
        </w:rPr>
        <w:t>KŚZpNP</w:t>
      </w:r>
      <w:proofErr w:type="spellEnd"/>
      <w:r w:rsidRPr="00C61AC4">
        <w:rPr>
          <w:sz w:val="22"/>
          <w:szCs w:val="22"/>
        </w:rPr>
        <w:t>: inspektorochronydanych@ipn.gov.pl, adres do korespondencji: ul. Kurtyki 1, 02-676 Warszawa, z dopiskiem: Inspektor Ochrony Danych;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 xml:space="preserve">- w Mieście Rudzie Śląskiej: Pani </w:t>
      </w:r>
      <w:r w:rsidRPr="00F4768F">
        <w:rPr>
          <w:sz w:val="22"/>
          <w:szCs w:val="22"/>
          <w:highlight w:val="yellow"/>
        </w:rPr>
        <w:t xml:space="preserve">Agnieszka </w:t>
      </w:r>
      <w:proofErr w:type="spellStart"/>
      <w:r w:rsidRPr="00F4768F">
        <w:rPr>
          <w:sz w:val="22"/>
          <w:szCs w:val="22"/>
          <w:highlight w:val="yellow"/>
        </w:rPr>
        <w:t>Tetkowska</w:t>
      </w:r>
      <w:proofErr w:type="spellEnd"/>
      <w:r w:rsidRPr="00F4768F">
        <w:rPr>
          <w:sz w:val="22"/>
          <w:szCs w:val="22"/>
          <w:highlight w:val="yellow"/>
        </w:rPr>
        <w:t xml:space="preserve">, e-mail: </w:t>
      </w:r>
      <w:hyperlink r:id="rId10" w:history="1">
        <w:r w:rsidRPr="00F4768F">
          <w:rPr>
            <w:rStyle w:val="Hipercze"/>
            <w:color w:val="auto"/>
            <w:sz w:val="22"/>
            <w:szCs w:val="22"/>
            <w:highlight w:val="yellow"/>
            <w:u w:val="none"/>
          </w:rPr>
          <w:t>iod@ruda-sl.pl</w:t>
        </w:r>
      </w:hyperlink>
      <w:r w:rsidRPr="00F4768F">
        <w:rPr>
          <w:sz w:val="22"/>
          <w:szCs w:val="22"/>
          <w:highlight w:val="yellow"/>
        </w:rPr>
        <w:t>,</w:t>
      </w:r>
      <w:r w:rsidRPr="00C61AC4">
        <w:rPr>
          <w:sz w:val="22"/>
          <w:szCs w:val="22"/>
        </w:rPr>
        <w:t xml:space="preserve"> adres do korespondencji: Pl. Jana Pawła II 6, 41-709 Ruda Śląska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</w:p>
    <w:p w:rsidR="00597B8F" w:rsidRDefault="00597B8F" w:rsidP="00584475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Odbiorcami Pani/Pana</w:t>
      </w:r>
      <w:r w:rsidR="00A177BA" w:rsidRPr="00C61AC4">
        <w:rPr>
          <w:sz w:val="22"/>
          <w:szCs w:val="22"/>
        </w:rPr>
        <w:t>/dziecka</w:t>
      </w:r>
      <w:r w:rsidRPr="00C61AC4">
        <w:rPr>
          <w:sz w:val="22"/>
          <w:szCs w:val="22"/>
        </w:rPr>
        <w:t xml:space="preserve"> danych osobowych mogą być podmioty uprawnione na podstawie przepisów prawa oraz podmioty upoważnione przez </w:t>
      </w:r>
      <w:proofErr w:type="spellStart"/>
      <w:r w:rsidRPr="00C61AC4">
        <w:rPr>
          <w:sz w:val="22"/>
          <w:szCs w:val="22"/>
        </w:rPr>
        <w:t>Współadministratorów</w:t>
      </w:r>
      <w:proofErr w:type="spellEnd"/>
      <w:r w:rsidRPr="00C61AC4">
        <w:rPr>
          <w:sz w:val="22"/>
          <w:szCs w:val="22"/>
        </w:rPr>
        <w:t xml:space="preserve">. </w:t>
      </w:r>
    </w:p>
    <w:p w:rsidR="00584475" w:rsidRPr="00584475" w:rsidRDefault="00584475" w:rsidP="00584475">
      <w:pPr>
        <w:pStyle w:val="Standard"/>
        <w:jc w:val="both"/>
        <w:rPr>
          <w:sz w:val="22"/>
          <w:szCs w:val="22"/>
        </w:rPr>
      </w:pPr>
    </w:p>
    <w:p w:rsidR="00A177BA" w:rsidRPr="00ED70FA" w:rsidRDefault="00280EB2" w:rsidP="00280EB2">
      <w:pPr>
        <w:jc w:val="both"/>
        <w:rPr>
          <w:rFonts w:ascii="Times New Roman" w:hAnsi="Times New Roman" w:cs="Times New Roman"/>
        </w:rPr>
      </w:pPr>
      <w:r w:rsidRPr="00C61AC4">
        <w:rPr>
          <w:rFonts w:ascii="Times New Roman" w:hAnsi="Times New Roman" w:cs="Times New Roman"/>
        </w:rPr>
        <w:t xml:space="preserve">Dane osobowe będą przechowywane przez czas niezbędny do </w:t>
      </w:r>
      <w:r w:rsidRPr="00C61AC4">
        <w:rPr>
          <w:rFonts w:ascii="Times New Roman" w:hAnsi="Times New Roman" w:cs="Times New Roman"/>
          <w:iCs/>
        </w:rPr>
        <w:t xml:space="preserve">organizacji i przeprowadzenia </w:t>
      </w:r>
      <w:r w:rsidR="006D51BC" w:rsidRPr="00C61AC4">
        <w:rPr>
          <w:rFonts w:ascii="Times New Roman" w:hAnsi="Times New Roman" w:cs="Times New Roman"/>
          <w:iCs/>
        </w:rPr>
        <w:br/>
      </w:r>
      <w:r w:rsidR="00584475">
        <w:rPr>
          <w:rFonts w:ascii="Times New Roman" w:hAnsi="Times New Roman" w:cs="Times New Roman"/>
          <w:bCs/>
        </w:rPr>
        <w:t>X</w:t>
      </w:r>
      <w:r w:rsidR="001020A6">
        <w:rPr>
          <w:rFonts w:ascii="Times New Roman" w:hAnsi="Times New Roman" w:cs="Times New Roman"/>
          <w:bCs/>
        </w:rPr>
        <w:t>I</w:t>
      </w:r>
      <w:r w:rsidR="00F4768F">
        <w:rPr>
          <w:rFonts w:ascii="Times New Roman" w:hAnsi="Times New Roman" w:cs="Times New Roman"/>
          <w:bCs/>
        </w:rPr>
        <w:t>I</w:t>
      </w:r>
      <w:r w:rsidRPr="00C61AC4">
        <w:rPr>
          <w:rFonts w:ascii="Times New Roman" w:hAnsi="Times New Roman" w:cs="Times New Roman"/>
          <w:bCs/>
        </w:rPr>
        <w:t xml:space="preserve"> Ogólnopolskiego </w:t>
      </w:r>
      <w:r w:rsidR="00C96EF2" w:rsidRPr="00C61AC4">
        <w:rPr>
          <w:rFonts w:ascii="Times New Roman" w:hAnsi="Times New Roman" w:cs="Times New Roman"/>
          <w:bCs/>
        </w:rPr>
        <w:t>Konkursu Recytatorskiego</w:t>
      </w:r>
      <w:r w:rsidR="001020A6">
        <w:rPr>
          <w:rFonts w:ascii="Times New Roman" w:hAnsi="Times New Roman" w:cs="Times New Roman"/>
          <w:bCs/>
        </w:rPr>
        <w:t xml:space="preserve"> im. Wandy Półtawskiej</w:t>
      </w:r>
      <w:r w:rsidRPr="00C61AC4">
        <w:rPr>
          <w:rFonts w:ascii="Times New Roman" w:hAnsi="Times New Roman" w:cs="Times New Roman"/>
          <w:bCs/>
        </w:rPr>
        <w:t xml:space="preserve"> „W kręgu poezji i prozy lagrowej więźniarek obozu KL </w:t>
      </w:r>
      <w:proofErr w:type="spellStart"/>
      <w:r w:rsidRPr="00C61AC4">
        <w:rPr>
          <w:rFonts w:ascii="Times New Roman" w:hAnsi="Times New Roman" w:cs="Times New Roman"/>
          <w:bCs/>
        </w:rPr>
        <w:t>Ravensbrück</w:t>
      </w:r>
      <w:proofErr w:type="spellEnd"/>
      <w:r w:rsidRPr="00C61AC4">
        <w:rPr>
          <w:rFonts w:ascii="Times New Roman" w:hAnsi="Times New Roman" w:cs="Times New Roman"/>
          <w:bCs/>
        </w:rPr>
        <w:t>”</w:t>
      </w:r>
      <w:r w:rsidR="00A177BA" w:rsidRPr="00C61AC4">
        <w:rPr>
          <w:rFonts w:ascii="Times New Roman" w:hAnsi="Times New Roman" w:cs="Times New Roman"/>
          <w:bCs/>
        </w:rPr>
        <w:t>,</w:t>
      </w:r>
      <w:r w:rsidRPr="00C61AC4">
        <w:rPr>
          <w:rFonts w:ascii="Times New Roman" w:hAnsi="Times New Roman" w:cs="Times New Roman"/>
          <w:bCs/>
        </w:rPr>
        <w:t xml:space="preserve"> </w:t>
      </w:r>
      <w:r w:rsidR="00A177BA" w:rsidRPr="00C61AC4">
        <w:rPr>
          <w:rFonts w:ascii="Times New Roman" w:hAnsi="Times New Roman" w:cs="Times New Roman"/>
          <w:color w:val="010101"/>
        </w:rPr>
        <w:t xml:space="preserve">do momentu zakończenia publikacji na stronach internetowych organizatora, mediach i oficjalnych </w:t>
      </w:r>
      <w:r w:rsidR="00A177BA" w:rsidRPr="00ED70FA">
        <w:rPr>
          <w:rFonts w:ascii="Times New Roman" w:hAnsi="Times New Roman" w:cs="Times New Roman"/>
        </w:rPr>
        <w:t>profilach w mediach społecznościowych organizatora, a następnie w związku z realiz</w:t>
      </w:r>
      <w:r w:rsidR="000072E7" w:rsidRPr="00ED70FA">
        <w:rPr>
          <w:rFonts w:ascii="Times New Roman" w:hAnsi="Times New Roman" w:cs="Times New Roman"/>
        </w:rPr>
        <w:t>acją obowiązku archiwizacyjnego, bądź do czasu wycofania przez Panią/Pana zgody.</w:t>
      </w:r>
      <w:r w:rsidR="00A177BA" w:rsidRPr="00ED70FA">
        <w:rPr>
          <w:rFonts w:ascii="Times New Roman" w:hAnsi="Times New Roman" w:cs="Times New Roman"/>
        </w:rPr>
        <w:t> </w:t>
      </w:r>
    </w:p>
    <w:p w:rsidR="00280EB2" w:rsidRPr="00ED70FA" w:rsidRDefault="00280EB2" w:rsidP="00280EB2">
      <w:pPr>
        <w:jc w:val="both"/>
        <w:rPr>
          <w:rFonts w:ascii="Times New Roman" w:hAnsi="Times New Roman" w:cs="Times New Roman"/>
        </w:rPr>
      </w:pPr>
      <w:r w:rsidRPr="00ED70FA">
        <w:rPr>
          <w:rFonts w:ascii="Times New Roman" w:hAnsi="Times New Roman" w:cs="Times New Roman"/>
        </w:rPr>
        <w:t xml:space="preserve">Posiada Pani/Pan prawo dostępu do treści </w:t>
      </w:r>
      <w:r w:rsidR="00A177BA" w:rsidRPr="00ED70FA">
        <w:rPr>
          <w:rFonts w:ascii="Times New Roman" w:hAnsi="Times New Roman" w:cs="Times New Roman"/>
        </w:rPr>
        <w:t>podanych</w:t>
      </w:r>
      <w:r w:rsidRPr="00ED70FA">
        <w:rPr>
          <w:rFonts w:ascii="Times New Roman" w:hAnsi="Times New Roman" w:cs="Times New Roman"/>
        </w:rPr>
        <w:t xml:space="preserve"> danych oraz prawo ich sprostowania, usunięcia lub ograniczenia przetwarzania, prawo wniesienia sprzeciwu wobec przetwarzania, prawo przenoszenia danych.</w:t>
      </w:r>
    </w:p>
    <w:p w:rsidR="00280EB2" w:rsidRPr="00ED70FA" w:rsidRDefault="00280EB2" w:rsidP="00280EB2">
      <w:pPr>
        <w:jc w:val="both"/>
        <w:rPr>
          <w:rFonts w:ascii="Times New Roman" w:hAnsi="Times New Roman" w:cs="Times New Roman"/>
        </w:rPr>
      </w:pPr>
      <w:r w:rsidRPr="00ED70FA">
        <w:rPr>
          <w:rFonts w:ascii="Times New Roman" w:hAnsi="Times New Roman" w:cs="Times New Roman"/>
        </w:rPr>
        <w:lastRenderedPageBreak/>
        <w:t>Ma Pani/Pan prawo wniesienia skargi do Prezesa Urzędu Ochrony Danych Osobowych gdy uzna Pani/Pan, iż przetwarzanie danych osobowych Pani/a</w:t>
      </w:r>
      <w:r w:rsidR="00A177BA" w:rsidRPr="00ED70FA">
        <w:rPr>
          <w:rFonts w:ascii="Times New Roman" w:hAnsi="Times New Roman" w:cs="Times New Roman"/>
        </w:rPr>
        <w:t>/dziecka</w:t>
      </w:r>
      <w:r w:rsidRPr="00ED70FA">
        <w:rPr>
          <w:rFonts w:ascii="Times New Roman" w:hAnsi="Times New Roman" w:cs="Times New Roman"/>
        </w:rPr>
        <w:t xml:space="preserve"> dotyczących narusza przepisy RODO.</w:t>
      </w:r>
    </w:p>
    <w:p w:rsidR="00F06E69" w:rsidRPr="00ED70FA" w:rsidRDefault="00F06E69" w:rsidP="00F06E69">
      <w:pPr>
        <w:pStyle w:val="Standard"/>
        <w:jc w:val="both"/>
        <w:rPr>
          <w:sz w:val="22"/>
          <w:szCs w:val="22"/>
        </w:rPr>
      </w:pPr>
      <w:r w:rsidRPr="00ED70FA">
        <w:rPr>
          <w:sz w:val="22"/>
          <w:szCs w:val="22"/>
        </w:rPr>
        <w:t>Podanie przez Panią/Pana danych osobowych jest dobrowolne, jednakże odmowa ich podania może</w:t>
      </w:r>
      <w:r w:rsidR="00C41D8F" w:rsidRPr="00ED70FA">
        <w:rPr>
          <w:sz w:val="22"/>
          <w:szCs w:val="22"/>
        </w:rPr>
        <w:t xml:space="preserve"> skutkować brakiem możliwości wzięcia udziału w konkursie.</w:t>
      </w:r>
    </w:p>
    <w:p w:rsidR="00F06E69" w:rsidRPr="00ED70FA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Pr="00ED70FA" w:rsidRDefault="00F06E69" w:rsidP="00F06E69">
      <w:pPr>
        <w:pStyle w:val="Standard"/>
        <w:jc w:val="both"/>
        <w:rPr>
          <w:sz w:val="22"/>
          <w:szCs w:val="22"/>
        </w:rPr>
      </w:pPr>
      <w:r w:rsidRPr="00ED70FA">
        <w:rPr>
          <w:sz w:val="22"/>
          <w:szCs w:val="22"/>
        </w:rPr>
        <w:t>W każdej chwili przysługuje Pani/Panu prawo do wycofania zgody na</w:t>
      </w:r>
      <w:r w:rsidR="000072E7" w:rsidRPr="00ED70FA">
        <w:rPr>
          <w:sz w:val="22"/>
          <w:szCs w:val="22"/>
        </w:rPr>
        <w:t xml:space="preserve"> przetwarzanie danych osobowych w zakresie w jakim przetwarzanie odbywało się na podstawie zgody.</w:t>
      </w:r>
      <w:r w:rsidRPr="00ED70FA">
        <w:rPr>
          <w:sz w:val="22"/>
          <w:szCs w:val="22"/>
        </w:rPr>
        <w:t xml:space="preserve"> Cofnięcie zgody nie będzie wpływać na zgodność z prawem przetwarzania, którego dokonano na podstawie Pani/</w:t>
      </w:r>
      <w:r w:rsidR="00C41D8F" w:rsidRPr="00ED70FA">
        <w:rPr>
          <w:sz w:val="22"/>
          <w:szCs w:val="22"/>
        </w:rPr>
        <w:t>Pana zgody przed jej wycofaniem.</w:t>
      </w:r>
    </w:p>
    <w:p w:rsidR="00C61AC4" w:rsidRPr="00ED70FA" w:rsidRDefault="00C61AC4" w:rsidP="00F06E69">
      <w:pPr>
        <w:pStyle w:val="Standard"/>
        <w:jc w:val="both"/>
        <w:rPr>
          <w:sz w:val="22"/>
          <w:szCs w:val="22"/>
        </w:rPr>
      </w:pPr>
    </w:p>
    <w:p w:rsidR="008359C1" w:rsidRDefault="008359C1" w:rsidP="00F06E69">
      <w:pPr>
        <w:pStyle w:val="Standard"/>
        <w:jc w:val="both"/>
        <w:rPr>
          <w:sz w:val="22"/>
          <w:szCs w:val="22"/>
        </w:rPr>
      </w:pPr>
    </w:p>
    <w:p w:rsidR="008359C1" w:rsidRDefault="008359C1" w:rsidP="00F06E69">
      <w:pPr>
        <w:pStyle w:val="Standard"/>
        <w:jc w:val="both"/>
        <w:rPr>
          <w:sz w:val="22"/>
          <w:szCs w:val="22"/>
        </w:rPr>
      </w:pPr>
    </w:p>
    <w:p w:rsidR="008359C1" w:rsidRDefault="008359C1" w:rsidP="00F06E69">
      <w:pPr>
        <w:pStyle w:val="Standard"/>
        <w:jc w:val="both"/>
        <w:rPr>
          <w:sz w:val="22"/>
          <w:szCs w:val="22"/>
        </w:rPr>
      </w:pPr>
    </w:p>
    <w:p w:rsidR="00F06E69" w:rsidRPr="00280EB2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sectPr w:rsidR="00F06E69" w:rsidSect="000E0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363" w:rsidRDefault="00D00363" w:rsidP="00684B6F">
      <w:pPr>
        <w:spacing w:after="0" w:line="240" w:lineRule="auto"/>
      </w:pPr>
      <w:r>
        <w:separator/>
      </w:r>
    </w:p>
  </w:endnote>
  <w:endnote w:type="continuationSeparator" w:id="0">
    <w:p w:rsidR="00D00363" w:rsidRDefault="00D00363" w:rsidP="006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363" w:rsidRDefault="00D00363" w:rsidP="00684B6F">
      <w:pPr>
        <w:spacing w:after="0" w:line="240" w:lineRule="auto"/>
      </w:pPr>
      <w:r>
        <w:separator/>
      </w:r>
    </w:p>
  </w:footnote>
  <w:footnote w:type="continuationSeparator" w:id="0">
    <w:p w:rsidR="00D00363" w:rsidRDefault="00D00363" w:rsidP="00684B6F">
      <w:pPr>
        <w:spacing w:after="0" w:line="240" w:lineRule="auto"/>
      </w:pPr>
      <w:r>
        <w:continuationSeparator/>
      </w:r>
    </w:p>
  </w:footnote>
  <w:footnote w:id="1">
    <w:p w:rsidR="00351A77" w:rsidRPr="009A7CC3" w:rsidRDefault="00351A77" w:rsidP="009A7CC3">
      <w:pPr>
        <w:pStyle w:val="Tekstprzypisudolnego"/>
        <w:jc w:val="both"/>
      </w:pPr>
      <w:r w:rsidRPr="009A7CC3">
        <w:rPr>
          <w:rStyle w:val="Odwoanieprzypisudolnego"/>
        </w:rPr>
        <w:footnoteRef/>
      </w:r>
      <w:r w:rsidRPr="009A7CC3">
        <w:t xml:space="preserve"> Kartę zgłoszenia proszę wypełnić </w:t>
      </w:r>
      <w:r w:rsidRPr="009A7CC3">
        <w:rPr>
          <w:b/>
        </w:rPr>
        <w:t>elektronicznie</w:t>
      </w:r>
      <w:r w:rsidRPr="009A7CC3">
        <w:t xml:space="preserve">. Skan karty zgłoszenia wraz z pieczątką i podpisami proszę przesłać na adres </w:t>
      </w:r>
      <w:proofErr w:type="spellStart"/>
      <w:r w:rsidRPr="009A7CC3">
        <w:t>emailowy</w:t>
      </w:r>
      <w:proofErr w:type="spellEnd"/>
      <w:r w:rsidRPr="009A7CC3">
        <w:t xml:space="preserve"> właściwego miejscowo organizatora eliminacji wojewódzkich. </w:t>
      </w:r>
    </w:p>
    <w:p w:rsidR="00351A77" w:rsidRPr="009A7CC3" w:rsidRDefault="00351A77" w:rsidP="009A7CC3">
      <w:pPr>
        <w:pStyle w:val="Tekstprzypisudolnego"/>
        <w:jc w:val="both"/>
      </w:pPr>
    </w:p>
  </w:footnote>
  <w:footnote w:id="2">
    <w:p w:rsidR="007E03B4" w:rsidRDefault="007E03B4" w:rsidP="008C012A">
      <w:pPr>
        <w:pStyle w:val="Tekstprzypisudolnego"/>
        <w:jc w:val="both"/>
      </w:pPr>
      <w:r>
        <w:rPr>
          <w:rStyle w:val="Odwoanieprzypisudolnego"/>
        </w:rPr>
        <w:t>*</w:t>
      </w:r>
      <w:r>
        <w:t xml:space="preserve"> Oświadczenie wypełnia tylko </w:t>
      </w:r>
      <w:r w:rsidR="00FB6CE4">
        <w:t>nauczyciel/opiekun</w:t>
      </w:r>
      <w:r w:rsidR="008C012A">
        <w:t>, który zamieszkiwał</w:t>
      </w:r>
      <w:r>
        <w:t xml:space="preserve"> w ciągu ostatnich 20 lat w innym państwie niż </w:t>
      </w:r>
      <w:r w:rsidR="008C012A">
        <w:t xml:space="preserve">Polska i państwo obywatelstwa i państwa te </w:t>
      </w:r>
      <w:r w:rsidR="008C012A" w:rsidRPr="007E03B4">
        <w:rPr>
          <w:rFonts w:ascii="Times New Roman" w:hAnsi="Times New Roman"/>
        </w:rPr>
        <w:t xml:space="preserve">nie prowadzą rejestrów karnych do celów działalności zawodowej lub </w:t>
      </w:r>
      <w:proofErr w:type="spellStart"/>
      <w:r w:rsidR="008C012A" w:rsidRPr="007E03B4">
        <w:rPr>
          <w:rFonts w:ascii="Times New Roman" w:hAnsi="Times New Roman"/>
        </w:rPr>
        <w:t>wolontariackiej</w:t>
      </w:r>
      <w:proofErr w:type="spellEnd"/>
      <w:r w:rsidR="008C012A" w:rsidRPr="007E03B4">
        <w:rPr>
          <w:rFonts w:ascii="Times New Roman" w:hAnsi="Times New Roman"/>
        </w:rPr>
        <w:t xml:space="preserve"> związanej z kontaktami z dziećmi</w:t>
      </w:r>
      <w:r w:rsidR="008C012A">
        <w:rPr>
          <w:rFonts w:ascii="Times New Roman" w:hAnsi="Times New Roman"/>
        </w:rPr>
        <w:t>.</w:t>
      </w:r>
    </w:p>
    <w:p w:rsidR="007E03B4" w:rsidRDefault="007E03B4">
      <w:pPr>
        <w:pStyle w:val="Tekstprzypisudolnego"/>
      </w:pPr>
    </w:p>
  </w:footnote>
  <w:footnote w:id="3">
    <w:p w:rsidR="001D012F" w:rsidRPr="009A7CC3" w:rsidRDefault="00907CFE" w:rsidP="001D012F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t>*</w:t>
      </w:r>
      <w:r>
        <w:t xml:space="preserve"> </w:t>
      </w:r>
      <w:r w:rsidR="001D012F" w:rsidRPr="009A7CC3">
        <w:rPr>
          <w:rFonts w:ascii="Times New Roman" w:hAnsi="Times New Roman" w:cs="Times New Roman"/>
        </w:rPr>
        <w:t xml:space="preserve">Warunkiem koniecznym do udziału w konkursie jest udzielenie wszystkich poniższych zgód. </w:t>
      </w:r>
    </w:p>
    <w:p w:rsidR="00907CFE" w:rsidRDefault="00907CF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5pt;visibility:visible;mso-wrap-style:square" o:bullet="t">
        <v:imagedata r:id="rId1" o:title=""/>
      </v:shape>
    </w:pict>
  </w:numPicBullet>
  <w:abstractNum w:abstractNumId="0" w15:restartNumberingAfterBreak="0">
    <w:nsid w:val="0C0F4971"/>
    <w:multiLevelType w:val="multilevel"/>
    <w:tmpl w:val="7B0035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A751BB"/>
    <w:multiLevelType w:val="hybridMultilevel"/>
    <w:tmpl w:val="1340F208"/>
    <w:lvl w:ilvl="0" w:tplc="9E3AC8C8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3816F4"/>
    <w:multiLevelType w:val="hybridMultilevel"/>
    <w:tmpl w:val="96F0E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C5AD7"/>
    <w:multiLevelType w:val="hybridMultilevel"/>
    <w:tmpl w:val="8F983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93237"/>
    <w:multiLevelType w:val="hybridMultilevel"/>
    <w:tmpl w:val="26A634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292936"/>
    <w:multiLevelType w:val="hybridMultilevel"/>
    <w:tmpl w:val="57608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E068E"/>
    <w:multiLevelType w:val="multilevel"/>
    <w:tmpl w:val="592076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321DEF"/>
    <w:multiLevelType w:val="hybridMultilevel"/>
    <w:tmpl w:val="01100092"/>
    <w:lvl w:ilvl="0" w:tplc="56161434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BACE08C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E8C5A28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2E20C9A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AE44DF50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5" w:tplc="C1906088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6" w:tplc="CA4EC69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354E52F6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8" w:tplc="FD928FA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</w:abstractNum>
  <w:abstractNum w:abstractNumId="8" w15:restartNumberingAfterBreak="0">
    <w:nsid w:val="70D61113"/>
    <w:multiLevelType w:val="hybridMultilevel"/>
    <w:tmpl w:val="3CD40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639F7"/>
    <w:multiLevelType w:val="multilevel"/>
    <w:tmpl w:val="4F085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1C3B6C"/>
    <w:multiLevelType w:val="hybridMultilevel"/>
    <w:tmpl w:val="E4985E3C"/>
    <w:lvl w:ilvl="0" w:tplc="815AE22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lena Piskała">
    <w15:presenceInfo w15:providerId="None" w15:userId="Magdalena Piskał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F9"/>
    <w:rsid w:val="000072E7"/>
    <w:rsid w:val="0004056A"/>
    <w:rsid w:val="00062568"/>
    <w:rsid w:val="000A2861"/>
    <w:rsid w:val="000C26E9"/>
    <w:rsid w:val="001020A6"/>
    <w:rsid w:val="001258A9"/>
    <w:rsid w:val="001628C8"/>
    <w:rsid w:val="001B4DF1"/>
    <w:rsid w:val="001B5D21"/>
    <w:rsid w:val="001D012F"/>
    <w:rsid w:val="001D0B9C"/>
    <w:rsid w:val="001D7415"/>
    <w:rsid w:val="001F7EEF"/>
    <w:rsid w:val="00220C1F"/>
    <w:rsid w:val="00225AD0"/>
    <w:rsid w:val="00272C3E"/>
    <w:rsid w:val="00280EB2"/>
    <w:rsid w:val="00286AD9"/>
    <w:rsid w:val="002A7D9B"/>
    <w:rsid w:val="002C692D"/>
    <w:rsid w:val="002F371D"/>
    <w:rsid w:val="00351A77"/>
    <w:rsid w:val="003535AF"/>
    <w:rsid w:val="003B0715"/>
    <w:rsid w:val="003C5F90"/>
    <w:rsid w:val="003E1D54"/>
    <w:rsid w:val="004263FB"/>
    <w:rsid w:val="004628D3"/>
    <w:rsid w:val="004801CA"/>
    <w:rsid w:val="004917D4"/>
    <w:rsid w:val="004C3E55"/>
    <w:rsid w:val="004E36FC"/>
    <w:rsid w:val="004F5DEE"/>
    <w:rsid w:val="00500DC2"/>
    <w:rsid w:val="005030B0"/>
    <w:rsid w:val="00565E97"/>
    <w:rsid w:val="00567C0E"/>
    <w:rsid w:val="00584475"/>
    <w:rsid w:val="00597B8F"/>
    <w:rsid w:val="005F5034"/>
    <w:rsid w:val="005F585C"/>
    <w:rsid w:val="00676F81"/>
    <w:rsid w:val="00684B6F"/>
    <w:rsid w:val="006D51BC"/>
    <w:rsid w:val="00704330"/>
    <w:rsid w:val="00706E88"/>
    <w:rsid w:val="007E03B4"/>
    <w:rsid w:val="00810A17"/>
    <w:rsid w:val="008117EB"/>
    <w:rsid w:val="008341ED"/>
    <w:rsid w:val="008359C1"/>
    <w:rsid w:val="00881425"/>
    <w:rsid w:val="00897C2F"/>
    <w:rsid w:val="008B30E8"/>
    <w:rsid w:val="008C012A"/>
    <w:rsid w:val="008D169C"/>
    <w:rsid w:val="008E70C5"/>
    <w:rsid w:val="008F7BA2"/>
    <w:rsid w:val="00906745"/>
    <w:rsid w:val="00907CFE"/>
    <w:rsid w:val="00913C02"/>
    <w:rsid w:val="009811B4"/>
    <w:rsid w:val="00987605"/>
    <w:rsid w:val="009A7CC3"/>
    <w:rsid w:val="00A10B71"/>
    <w:rsid w:val="00A177BA"/>
    <w:rsid w:val="00A26E4D"/>
    <w:rsid w:val="00A47F1D"/>
    <w:rsid w:val="00A55F21"/>
    <w:rsid w:val="00A72BC0"/>
    <w:rsid w:val="00A93A72"/>
    <w:rsid w:val="00AC32B5"/>
    <w:rsid w:val="00AC6EF0"/>
    <w:rsid w:val="00B07C27"/>
    <w:rsid w:val="00B369D0"/>
    <w:rsid w:val="00BA5C0F"/>
    <w:rsid w:val="00BC6570"/>
    <w:rsid w:val="00C23C14"/>
    <w:rsid w:val="00C271A7"/>
    <w:rsid w:val="00C41D8F"/>
    <w:rsid w:val="00C61AC4"/>
    <w:rsid w:val="00C71658"/>
    <w:rsid w:val="00C96EF2"/>
    <w:rsid w:val="00CA0010"/>
    <w:rsid w:val="00D00363"/>
    <w:rsid w:val="00D63EA9"/>
    <w:rsid w:val="00D6758C"/>
    <w:rsid w:val="00D763F8"/>
    <w:rsid w:val="00D77599"/>
    <w:rsid w:val="00D96FFE"/>
    <w:rsid w:val="00DF0290"/>
    <w:rsid w:val="00DF4770"/>
    <w:rsid w:val="00E0261C"/>
    <w:rsid w:val="00E22325"/>
    <w:rsid w:val="00ED70FA"/>
    <w:rsid w:val="00F062B4"/>
    <w:rsid w:val="00F06E69"/>
    <w:rsid w:val="00F16CF5"/>
    <w:rsid w:val="00F20CC5"/>
    <w:rsid w:val="00F27B8D"/>
    <w:rsid w:val="00F33303"/>
    <w:rsid w:val="00F36BF9"/>
    <w:rsid w:val="00F4768F"/>
    <w:rsid w:val="00F500F0"/>
    <w:rsid w:val="00F84B6D"/>
    <w:rsid w:val="00FB1277"/>
    <w:rsid w:val="00FB36F0"/>
    <w:rsid w:val="00FB6CE4"/>
    <w:rsid w:val="00FF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CB120-E44C-4A0C-A363-3EB8602A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1C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36BF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F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4B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4B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4B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B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B6F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4801CA"/>
  </w:style>
  <w:style w:type="character" w:styleId="Hipercze">
    <w:name w:val="Hyperlink"/>
    <w:basedOn w:val="Domylnaczcionkaakapitu"/>
    <w:uiPriority w:val="99"/>
    <w:unhideWhenUsed/>
    <w:rsid w:val="00597B8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61AC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E0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2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n.gov.pl/pl/o-ipn/standardy-ochrony-maloletnich/203580,Standardy-ochrony-maloletnich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ruda-s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ruda-sl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C911A-FF72-43BC-B27A-6CDE7356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2620</Words>
  <Characters>15723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Foks</dc:creator>
  <cp:lastModifiedBy>Sylwia Dziurok</cp:lastModifiedBy>
  <cp:revision>2</cp:revision>
  <cp:lastPrinted>2020-11-25T07:45:00Z</cp:lastPrinted>
  <dcterms:created xsi:type="dcterms:W3CDTF">2026-01-30T09:25:00Z</dcterms:created>
  <dcterms:modified xsi:type="dcterms:W3CDTF">2026-01-30T09:25:00Z</dcterms:modified>
</cp:coreProperties>
</file>